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62"/>
        <w:gridCol w:w="4010"/>
      </w:tblGrid>
      <w:tr w:rsidR="00EA42AE" w14:paraId="65C8D414" w14:textId="77777777" w:rsidTr="00094BF0">
        <w:trPr>
          <w:trHeight w:hRule="exact" w:val="2353"/>
        </w:trPr>
        <w:tc>
          <w:tcPr>
            <w:tcW w:w="5062" w:type="dxa"/>
          </w:tcPr>
          <w:p w14:paraId="26C3E22E" w14:textId="77777777" w:rsidR="00EA42AE" w:rsidRPr="00B066FE" w:rsidRDefault="00202D28" w:rsidP="00B066FE">
            <w:pPr>
              <w:rPr>
                <w:sz w:val="20"/>
                <w:szCs w:val="20"/>
              </w:rPr>
            </w:pPr>
            <w:r w:rsidRPr="00B066FE">
              <w:rPr>
                <w:noProof/>
                <w:sz w:val="20"/>
                <w:szCs w:val="20"/>
                <w:lang w:eastAsia="et-EE"/>
              </w:rPr>
              <w:drawing>
                <wp:anchor distT="0" distB="0" distL="114300" distR="114300" simplePos="0" relativeHeight="251658240" behindDoc="0" locked="0" layoutInCell="1" allowOverlap="1" wp14:anchorId="4330FCED" wp14:editId="4963F999">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tsmin_vapp_est_black.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4010" w:type="dxa"/>
          </w:tcPr>
          <w:p w14:paraId="43C8BE7A" w14:textId="77777777" w:rsidR="00EA42AE" w:rsidRPr="00B066FE" w:rsidRDefault="00EA42AE" w:rsidP="00B066FE">
            <w:pPr>
              <w:rPr>
                <w:sz w:val="20"/>
                <w:szCs w:val="20"/>
              </w:rPr>
            </w:pPr>
          </w:p>
          <w:p w14:paraId="074017E7" w14:textId="77777777" w:rsidR="00D35360" w:rsidRPr="00B066FE" w:rsidRDefault="00D35360" w:rsidP="00B066FE">
            <w:pPr>
              <w:rPr>
                <w:sz w:val="20"/>
                <w:szCs w:val="20"/>
              </w:rPr>
            </w:pPr>
          </w:p>
          <w:p w14:paraId="40E1BAA1" w14:textId="77777777" w:rsidR="00D35360" w:rsidRPr="00B066FE" w:rsidRDefault="00D35360" w:rsidP="00B066FE">
            <w:pPr>
              <w:rPr>
                <w:sz w:val="20"/>
                <w:szCs w:val="20"/>
              </w:rPr>
            </w:pPr>
          </w:p>
          <w:p w14:paraId="2EC197CB" w14:textId="77777777" w:rsidR="00D35360" w:rsidRPr="00B066FE" w:rsidRDefault="00D35360" w:rsidP="00B066FE">
            <w:pPr>
              <w:rPr>
                <w:sz w:val="20"/>
                <w:szCs w:val="20"/>
              </w:rPr>
            </w:pPr>
          </w:p>
          <w:p w14:paraId="53E91066" w14:textId="77777777" w:rsidR="00D35360" w:rsidRPr="00B066FE" w:rsidRDefault="00D35360" w:rsidP="00B066FE">
            <w:pPr>
              <w:rPr>
                <w:sz w:val="20"/>
                <w:szCs w:val="20"/>
              </w:rPr>
            </w:pPr>
          </w:p>
          <w:p w14:paraId="2F27081A" w14:textId="77777777" w:rsidR="00D35360" w:rsidRPr="00B066FE" w:rsidRDefault="00D35360" w:rsidP="00B066FE">
            <w:pPr>
              <w:rPr>
                <w:sz w:val="20"/>
                <w:szCs w:val="20"/>
              </w:rPr>
            </w:pPr>
          </w:p>
          <w:p w14:paraId="076E8845" w14:textId="77777777" w:rsidR="00D35360" w:rsidRPr="00B066FE" w:rsidRDefault="00D35360" w:rsidP="00B066FE">
            <w:pPr>
              <w:rPr>
                <w:sz w:val="20"/>
                <w:szCs w:val="20"/>
              </w:rPr>
            </w:pPr>
          </w:p>
          <w:p w14:paraId="366E62BC" w14:textId="77777777" w:rsidR="00D35360" w:rsidRPr="00B066FE" w:rsidRDefault="00D35360" w:rsidP="00B066FE">
            <w:pPr>
              <w:rPr>
                <w:sz w:val="20"/>
                <w:szCs w:val="20"/>
              </w:rPr>
            </w:pPr>
          </w:p>
          <w:p w14:paraId="43CE8B75" w14:textId="77777777" w:rsidR="00D35360" w:rsidRPr="00B066FE" w:rsidRDefault="00D35360" w:rsidP="00B066FE">
            <w:pPr>
              <w:rPr>
                <w:sz w:val="20"/>
                <w:szCs w:val="20"/>
              </w:rPr>
            </w:pPr>
          </w:p>
        </w:tc>
      </w:tr>
      <w:tr w:rsidR="00EA42AE" w14:paraId="51F41FBC" w14:textId="77777777" w:rsidTr="00094BF0">
        <w:trPr>
          <w:trHeight w:hRule="exact" w:val="1531"/>
        </w:trPr>
        <w:tc>
          <w:tcPr>
            <w:tcW w:w="5062" w:type="dxa"/>
          </w:tcPr>
          <w:p w14:paraId="647CF588" w14:textId="77777777" w:rsidR="00EA42AE" w:rsidRDefault="00C16907" w:rsidP="00B066FE">
            <w:r>
              <w:t>MINISTRI MÄÄRUS</w:t>
            </w:r>
          </w:p>
        </w:tc>
        <w:tc>
          <w:tcPr>
            <w:tcW w:w="4010" w:type="dxa"/>
          </w:tcPr>
          <w:p w14:paraId="28E43C52" w14:textId="77777777" w:rsidR="00EA42AE" w:rsidRDefault="00EA42AE" w:rsidP="00B066FE"/>
          <w:p w14:paraId="56EAEE6E" w14:textId="77777777" w:rsidR="0009319A" w:rsidRDefault="0009319A" w:rsidP="00B066FE"/>
          <w:p w14:paraId="0DC9C73C" w14:textId="77777777" w:rsidR="0009319A" w:rsidRDefault="0009319A" w:rsidP="00B066FE"/>
          <w:tbl>
            <w:tblPr>
              <w:tblpPr w:leftFromText="180" w:rightFromText="180" w:vertAnchor="text" w:horzAnchor="margin" w:tblpY="1"/>
              <w:tblOverlap w:val="never"/>
              <w:tblW w:w="3965" w:type="dxa"/>
              <w:tblLook w:val="0000" w:firstRow="0" w:lastRow="0" w:firstColumn="0" w:lastColumn="0" w:noHBand="0" w:noVBand="0"/>
            </w:tblPr>
            <w:tblGrid>
              <w:gridCol w:w="1527"/>
              <w:gridCol w:w="2438"/>
            </w:tblGrid>
            <w:tr w:rsidR="00C16907" w:rsidRPr="00425DCB" w14:paraId="0F1E423D" w14:textId="77777777" w:rsidTr="000C6B61">
              <w:trPr>
                <w:trHeight w:val="281"/>
              </w:trPr>
              <w:tc>
                <w:tcPr>
                  <w:tcW w:w="1276" w:type="dxa"/>
                </w:tcPr>
                <w:p w14:paraId="10ECF109" w14:textId="37F698B8" w:rsidR="00C16907" w:rsidRPr="00425DCB" w:rsidRDefault="00FE755F" w:rsidP="00C16907">
                  <w:pPr>
                    <w:ind w:left="-108" w:right="-108"/>
                    <w:rPr>
                      <w:rFonts w:eastAsia="Times New Roman" w:cs="Arial"/>
                    </w:rPr>
                  </w:pPr>
                  <w:r>
                    <w:rPr>
                      <w:rFonts w:eastAsia="Times New Roman" w:cs="Arial"/>
                    </w:rPr>
                    <w:fldChar w:fldCharType="begin"/>
                  </w:r>
                  <w:r w:rsidR="005463AE">
                    <w:rPr>
                      <w:rFonts w:eastAsia="Times New Roman" w:cs="Arial"/>
                    </w:rPr>
                    <w:instrText xml:space="preserve"> delta_regDateTime  \* MERGEFORMAT</w:instrText>
                  </w:r>
                  <w:r>
                    <w:rPr>
                      <w:rFonts w:eastAsia="Times New Roman" w:cs="Arial"/>
                    </w:rPr>
                    <w:fldChar w:fldCharType="separate"/>
                  </w:r>
                  <w:r w:rsidR="005463AE">
                    <w:rPr>
                      <w:rFonts w:eastAsia="Times New Roman" w:cs="Arial"/>
                    </w:rPr>
                    <w:t>{</w:t>
                  </w:r>
                  <w:proofErr w:type="spellStart"/>
                  <w:r w:rsidR="005463AE">
                    <w:rPr>
                      <w:rFonts w:eastAsia="Times New Roman" w:cs="Arial"/>
                    </w:rPr>
                    <w:t>regDateTime</w:t>
                  </w:r>
                  <w:proofErr w:type="spellEnd"/>
                  <w:r w:rsidR="005463AE">
                    <w:rPr>
                      <w:rFonts w:eastAsia="Times New Roman" w:cs="Arial"/>
                    </w:rPr>
                    <w:t>}</w:t>
                  </w:r>
                  <w:r>
                    <w:rPr>
                      <w:rFonts w:eastAsia="Times New Roman" w:cs="Arial"/>
                    </w:rPr>
                    <w:fldChar w:fldCharType="end"/>
                  </w:r>
                </w:p>
              </w:tc>
              <w:tc>
                <w:tcPr>
                  <w:tcW w:w="2689" w:type="dxa"/>
                </w:tcPr>
                <w:p w14:paraId="6CE7AE7F" w14:textId="5E82ECF4" w:rsidR="00C16907" w:rsidRPr="00425DCB" w:rsidRDefault="00C16907" w:rsidP="00FE755F">
                  <w:pPr>
                    <w:ind w:right="-62"/>
                    <w:rPr>
                      <w:rFonts w:eastAsia="Times New Roman" w:cs="Arial"/>
                    </w:rPr>
                  </w:pPr>
                  <w:r w:rsidRPr="00425DCB">
                    <w:rPr>
                      <w:rFonts w:eastAsia="Times New Roman" w:cs="Arial"/>
                    </w:rPr>
                    <w:t xml:space="preserve">nr </w:t>
                  </w:r>
                  <w:r w:rsidR="00FE755F">
                    <w:rPr>
                      <w:rFonts w:eastAsia="Times New Roman" w:cs="Arial"/>
                    </w:rPr>
                    <w:fldChar w:fldCharType="begin"/>
                  </w:r>
                  <w:r w:rsidR="005463AE">
                    <w:rPr>
                      <w:rFonts w:eastAsia="Times New Roman" w:cs="Arial"/>
                    </w:rPr>
                    <w:instrText xml:space="preserve"> delta_regNumber  \* MERGEFORMAT</w:instrText>
                  </w:r>
                  <w:r w:rsidR="00FE755F">
                    <w:rPr>
                      <w:rFonts w:eastAsia="Times New Roman" w:cs="Arial"/>
                    </w:rPr>
                    <w:fldChar w:fldCharType="separate"/>
                  </w:r>
                  <w:r w:rsidR="005463AE">
                    <w:rPr>
                      <w:rFonts w:eastAsia="Times New Roman" w:cs="Arial"/>
                    </w:rPr>
                    <w:t>{</w:t>
                  </w:r>
                  <w:proofErr w:type="spellStart"/>
                  <w:r w:rsidR="005463AE">
                    <w:rPr>
                      <w:rFonts w:eastAsia="Times New Roman" w:cs="Arial"/>
                    </w:rPr>
                    <w:t>regNumber</w:t>
                  </w:r>
                  <w:proofErr w:type="spellEnd"/>
                  <w:r w:rsidR="005463AE">
                    <w:rPr>
                      <w:rFonts w:eastAsia="Times New Roman" w:cs="Arial"/>
                    </w:rPr>
                    <w:t>}</w:t>
                  </w:r>
                  <w:r w:rsidR="00FE755F">
                    <w:rPr>
                      <w:rFonts w:eastAsia="Times New Roman" w:cs="Arial"/>
                    </w:rPr>
                    <w:fldChar w:fldCharType="end"/>
                  </w:r>
                </w:p>
              </w:tc>
            </w:tr>
          </w:tbl>
          <w:p w14:paraId="16DFDAA1" w14:textId="77777777" w:rsidR="0009319A" w:rsidRDefault="0009319A" w:rsidP="00B066FE"/>
          <w:p w14:paraId="24D31C5F" w14:textId="77777777" w:rsidR="0009319A" w:rsidRDefault="0009319A" w:rsidP="00B066FE"/>
        </w:tc>
      </w:tr>
      <w:tr w:rsidR="00EA42AE" w:rsidRPr="002534CF" w14:paraId="67D6BB8C" w14:textId="77777777" w:rsidTr="00094BF0">
        <w:trPr>
          <w:trHeight w:val="624"/>
        </w:trPr>
        <w:tc>
          <w:tcPr>
            <w:tcW w:w="5062" w:type="dxa"/>
          </w:tcPr>
          <w:p w14:paraId="43ABFE0D" w14:textId="6EA525A4" w:rsidR="00FE4683" w:rsidRPr="002534CF" w:rsidRDefault="00D90D65" w:rsidP="00B066FE">
            <w:pPr>
              <w:rPr>
                <w:rFonts w:cs="Arial"/>
              </w:rPr>
            </w:pPr>
            <w:r w:rsidRPr="00583384">
              <w:rPr>
                <w:b/>
                <w:bCs/>
              </w:rPr>
              <w:t>Nõuded müra</w:t>
            </w:r>
            <w:r>
              <w:rPr>
                <w:b/>
                <w:bCs/>
              </w:rPr>
              <w:t>, sealhulgas ultra- ja infraheli</w:t>
            </w:r>
            <w:r w:rsidRPr="00583384">
              <w:rPr>
                <w:b/>
                <w:bCs/>
              </w:rPr>
              <w:t xml:space="preserve"> ohutusele elamutes ja ühiskasutusega hoonetes ning helirõhutaseme mõõtmise meetodid</w:t>
            </w:r>
          </w:p>
          <w:p w14:paraId="383E19AE" w14:textId="77777777" w:rsidR="00FE4683" w:rsidRPr="002534CF" w:rsidRDefault="00FE4683" w:rsidP="00B066FE">
            <w:pPr>
              <w:rPr>
                <w:rFonts w:cs="Arial"/>
              </w:rPr>
            </w:pPr>
          </w:p>
        </w:tc>
        <w:tc>
          <w:tcPr>
            <w:tcW w:w="4010" w:type="dxa"/>
          </w:tcPr>
          <w:p w14:paraId="416C03B3" w14:textId="77777777" w:rsidR="00EA42AE" w:rsidRPr="002534CF" w:rsidRDefault="00EA42AE" w:rsidP="00B066FE"/>
        </w:tc>
      </w:tr>
    </w:tbl>
    <w:p w14:paraId="3ABFDA88" w14:textId="77777777" w:rsidR="00BD3D1A" w:rsidRDefault="00BD3D1A" w:rsidP="00BD3D1A">
      <w:pPr>
        <w:jc w:val="both"/>
        <w:rPr>
          <w:szCs w:val="24"/>
        </w:rPr>
      </w:pPr>
      <w:r>
        <w:t>Määrus kehtestatakse rahvatervishoiu seaduse § 16 lõike 5 alusel ja ehitusseadustiku § 11 lõike 4 alusel.</w:t>
      </w:r>
    </w:p>
    <w:p w14:paraId="33E5DBAD" w14:textId="3D77DF57" w:rsidR="00094BF0" w:rsidRDefault="00094BF0" w:rsidP="00094BF0">
      <w:pPr>
        <w:rPr>
          <w:rFonts w:cs="Arial"/>
        </w:rPr>
      </w:pPr>
    </w:p>
    <w:p w14:paraId="33BE32E1" w14:textId="77777777" w:rsidR="00DC0817" w:rsidRPr="00D41239" w:rsidRDefault="00DC0817" w:rsidP="00DC0817">
      <w:pPr>
        <w:rPr>
          <w:b/>
          <w:bCs/>
        </w:rPr>
      </w:pPr>
      <w:r w:rsidRPr="6D98481C">
        <w:rPr>
          <w:b/>
          <w:bCs/>
        </w:rPr>
        <w:t>§ 1. Määruse reguleerimis- ja kohaldamisala</w:t>
      </w:r>
    </w:p>
    <w:p w14:paraId="22B2BE8A" w14:textId="77777777" w:rsidR="00DC0817" w:rsidRDefault="00DC0817" w:rsidP="00DC0817"/>
    <w:p w14:paraId="3E447954" w14:textId="77777777" w:rsidR="00DC0817" w:rsidRDefault="00DC0817" w:rsidP="00DC0817">
      <w:pPr>
        <w:jc w:val="both"/>
      </w:pPr>
      <w:r>
        <w:t xml:space="preserve">(1) Määrus kehtestab müra normtasemed ning ultra- ja infraheli piirtasemed elamutes ja ühiskasutusega hoonetes, samuti neis helirõhu ning ultra- ja </w:t>
      </w:r>
      <w:proofErr w:type="spellStart"/>
      <w:r>
        <w:t>infrahelitasemete</w:t>
      </w:r>
      <w:proofErr w:type="spellEnd"/>
      <w:r>
        <w:t xml:space="preserve"> mõõtmise meetodid.</w:t>
      </w:r>
    </w:p>
    <w:p w14:paraId="63EF6EC2" w14:textId="77777777" w:rsidR="00DC0817" w:rsidRDefault="00DC0817" w:rsidP="00DC0817">
      <w:pPr>
        <w:jc w:val="both"/>
      </w:pPr>
    </w:p>
    <w:p w14:paraId="7378E589" w14:textId="6BA6B6C4" w:rsidR="00DC0817" w:rsidRDefault="00DC0817" w:rsidP="00DC0817">
      <w:pPr>
        <w:jc w:val="both"/>
      </w:pPr>
      <w:r>
        <w:t xml:space="preserve">(2) Ühiskasutusega hooned on määruse tähenduses haridus- ja teadushooned, hoolekandeasutuse hooned </w:t>
      </w:r>
      <w:r w:rsidR="00332739">
        <w:t>ja</w:t>
      </w:r>
      <w:r>
        <w:t xml:space="preserve"> meelelahutushooned.</w:t>
      </w:r>
    </w:p>
    <w:p w14:paraId="000AA98A" w14:textId="77777777" w:rsidR="00DC0817" w:rsidRDefault="00DC0817" w:rsidP="00DC0817">
      <w:pPr>
        <w:jc w:val="both"/>
      </w:pPr>
    </w:p>
    <w:p w14:paraId="3416D4D9" w14:textId="77777777" w:rsidR="00DC0817" w:rsidRDefault="00DC0817" w:rsidP="00DC0817">
      <w:pPr>
        <w:jc w:val="both"/>
      </w:pPr>
      <w:r>
        <w:t>(3) Määruse nõuetega tuleb arvestada:</w:t>
      </w:r>
    </w:p>
    <w:p w14:paraId="6AF047C5" w14:textId="246CBB7C" w:rsidR="00DC0817" w:rsidRDefault="00DC0817" w:rsidP="00DC0817">
      <w:pPr>
        <w:jc w:val="both"/>
      </w:pPr>
      <w:r>
        <w:t xml:space="preserve">1) uue hoone ehitusprojekti koostamisel; </w:t>
      </w:r>
    </w:p>
    <w:p w14:paraId="1EFE4E39" w14:textId="371EBC67" w:rsidR="00DC0817" w:rsidRDefault="00DC0817" w:rsidP="00DC0817">
      <w:pPr>
        <w:jc w:val="both"/>
      </w:pPr>
      <w:r>
        <w:t>2) ühiskasutusega hoone piirde</w:t>
      </w:r>
      <w:r w:rsidR="00804EFE">
        <w:t>- ja tarind</w:t>
      </w:r>
      <w:r>
        <w:t xml:space="preserve">konstruktsioonide muutmisel; </w:t>
      </w:r>
    </w:p>
    <w:p w14:paraId="1D0BABB6" w14:textId="77777777" w:rsidR="00DC0817" w:rsidRDefault="00DC0817" w:rsidP="00DC0817">
      <w:pPr>
        <w:jc w:val="both"/>
      </w:pPr>
      <w:r>
        <w:t>3) hoones ja hoone seinaga piirnevates hoonetes meelelahutusürituste korraldamisel;</w:t>
      </w:r>
    </w:p>
    <w:p w14:paraId="63C73823" w14:textId="77777777" w:rsidR="00DC0817" w:rsidRDefault="00DC0817" w:rsidP="00DC0817">
      <w:pPr>
        <w:jc w:val="both"/>
      </w:pPr>
      <w:r>
        <w:t xml:space="preserve">4) müratekitavate tehnoseadmete ja -süsteemide paigaldamisel elamutesse, ühiskasutusega hoonetesse ja nende hoonete seinaga piirnevatesse hoonetesse. </w:t>
      </w:r>
    </w:p>
    <w:p w14:paraId="6CC17A71" w14:textId="77777777" w:rsidR="00DC0817" w:rsidRDefault="00DC0817" w:rsidP="00DC0817">
      <w:pPr>
        <w:jc w:val="both"/>
      </w:pPr>
    </w:p>
    <w:p w14:paraId="55833830" w14:textId="77777777" w:rsidR="00DC0817" w:rsidRPr="00D41239" w:rsidRDefault="00DC0817" w:rsidP="00DC0817">
      <w:pPr>
        <w:rPr>
          <w:b/>
          <w:bCs/>
        </w:rPr>
      </w:pPr>
      <w:r w:rsidRPr="00D41239">
        <w:rPr>
          <w:b/>
          <w:bCs/>
        </w:rPr>
        <w:t>§ 2. Müra norm</w:t>
      </w:r>
      <w:r>
        <w:rPr>
          <w:b/>
          <w:bCs/>
        </w:rPr>
        <w:t xml:space="preserve">tasemete kohaldamise </w:t>
      </w:r>
      <w:r w:rsidRPr="00D41239">
        <w:rPr>
          <w:b/>
          <w:bCs/>
        </w:rPr>
        <w:t>alused</w:t>
      </w:r>
    </w:p>
    <w:p w14:paraId="260F5C16" w14:textId="77777777" w:rsidR="00DC0817" w:rsidRDefault="00DC0817" w:rsidP="00DC0817"/>
    <w:p w14:paraId="364C78E2" w14:textId="77777777" w:rsidR="00DC0817" w:rsidRDefault="00DC0817" w:rsidP="00DC0817">
      <w:pPr>
        <w:jc w:val="both"/>
      </w:pPr>
      <w:r>
        <w:t>Müra normtasemete kohaldamisel arvestatakse:</w:t>
      </w:r>
    </w:p>
    <w:p w14:paraId="2EC6351E" w14:textId="77777777" w:rsidR="00DC0817" w:rsidRDefault="00DC0817" w:rsidP="00DC0817">
      <w:pPr>
        <w:jc w:val="both"/>
      </w:pPr>
      <w:r>
        <w:t>1) ajavahemikku: päevane (7.00–23.00) ja öine (23.00–7.00);</w:t>
      </w:r>
    </w:p>
    <w:p w14:paraId="04F09086" w14:textId="2D59B9FE" w:rsidR="00DC0817" w:rsidRDefault="00DC0817" w:rsidP="00DC0817">
      <w:pPr>
        <w:jc w:val="both"/>
      </w:pPr>
      <w:r>
        <w:t>2) müraallikat: auto-, raudtee- ja lennuliiklus, veesõidukite liiklus</w:t>
      </w:r>
      <w:r w:rsidR="00F63083">
        <w:t xml:space="preserve"> (edaspidi </w:t>
      </w:r>
      <w:r w:rsidR="00F63083" w:rsidRPr="0026544A">
        <w:rPr>
          <w:i/>
          <w:iCs/>
        </w:rPr>
        <w:t>liiklus</w:t>
      </w:r>
      <w:r w:rsidR="00F63083">
        <w:t>)</w:t>
      </w:r>
      <w:r>
        <w:t>, meelelahutusüritused, tööstus-, teenindus- ja kaubandusettevõtted, tehnoseadmed ja -süsteemid;</w:t>
      </w:r>
    </w:p>
    <w:p w14:paraId="1BE5293E" w14:textId="77777777" w:rsidR="00DC0817" w:rsidRDefault="00DC0817" w:rsidP="00DC0817">
      <w:pPr>
        <w:jc w:val="both"/>
      </w:pPr>
      <w:r>
        <w:t>3) müra iseloomu: püsiva või muutuva tasemega müra.</w:t>
      </w:r>
    </w:p>
    <w:p w14:paraId="416BEAB8" w14:textId="77777777" w:rsidR="00DC0817" w:rsidRDefault="00DC0817" w:rsidP="00DC0817">
      <w:pPr>
        <w:jc w:val="both"/>
      </w:pPr>
    </w:p>
    <w:p w14:paraId="64185B59" w14:textId="425B9AAE" w:rsidR="00DC0817" w:rsidRPr="00D41239" w:rsidRDefault="00DC0817" w:rsidP="00DC0817">
      <w:pPr>
        <w:rPr>
          <w:b/>
          <w:bCs/>
        </w:rPr>
      </w:pPr>
      <w:r w:rsidRPr="00D41239">
        <w:rPr>
          <w:b/>
          <w:bCs/>
        </w:rPr>
        <w:t>§ 3. Müra</w:t>
      </w:r>
      <w:r w:rsidR="00C756F9">
        <w:rPr>
          <w:b/>
          <w:bCs/>
        </w:rPr>
        <w:t xml:space="preserve"> piirtasemed</w:t>
      </w:r>
    </w:p>
    <w:p w14:paraId="1575629D" w14:textId="77777777" w:rsidR="00DC0817" w:rsidRDefault="00DC0817" w:rsidP="00DC0817"/>
    <w:p w14:paraId="5354EF7C" w14:textId="22A1E420" w:rsidR="00DC0817" w:rsidRDefault="00DC0817" w:rsidP="00DC0817">
      <w:pPr>
        <w:jc w:val="both"/>
      </w:pPr>
      <w:r>
        <w:t>(1) Piirtase on suurim lubatu</w:t>
      </w:r>
      <w:r w:rsidR="0009558E">
        <w:t>d</w:t>
      </w:r>
      <w:r>
        <w:t xml:space="preserve"> müratase, mille ületamine põhjustab häirivust ja mille ületamisel tuleb rakendada müra vähendamise meetmeid.</w:t>
      </w:r>
    </w:p>
    <w:p w14:paraId="7C7448B3" w14:textId="77777777" w:rsidR="00DC0817" w:rsidRDefault="00DC0817" w:rsidP="00DC0817">
      <w:pPr>
        <w:jc w:val="both"/>
      </w:pPr>
    </w:p>
    <w:p w14:paraId="204FC0D9" w14:textId="4870F7CC" w:rsidR="00DC0817" w:rsidRDefault="00DC0817" w:rsidP="00DC0817">
      <w:pPr>
        <w:jc w:val="both"/>
      </w:pPr>
      <w:r>
        <w:t>(</w:t>
      </w:r>
      <w:r w:rsidR="00486590">
        <w:t>2</w:t>
      </w:r>
      <w:r>
        <w:t xml:space="preserve">) Liiklusest põhjustatud müra elamute ja ühiskasutusega hoonete ruumides ei tohi ületada lisa 1 tabelis 1 sätestatud piirtaset. </w:t>
      </w:r>
    </w:p>
    <w:p w14:paraId="2EA60CD7" w14:textId="77777777" w:rsidR="00DC0817" w:rsidRDefault="00DC0817" w:rsidP="00DC0817"/>
    <w:p w14:paraId="33475CF0" w14:textId="1A617054" w:rsidR="00DC0817" w:rsidRDefault="00DC0817" w:rsidP="00DC0817">
      <w:pPr>
        <w:jc w:val="both"/>
      </w:pPr>
      <w:r>
        <w:t>(</w:t>
      </w:r>
      <w:r w:rsidR="00486590">
        <w:t>3</w:t>
      </w:r>
      <w:r>
        <w:t>) Tehnoseadmetest ja -süsteemidest põhjustatud müra elamute ja ühiskasutusega hoonete ruumides ei tohi ületada lisa 1 tabelis 2 sätestatud piirtaset.</w:t>
      </w:r>
    </w:p>
    <w:p w14:paraId="53C52BF1" w14:textId="77777777" w:rsidR="00DC0817" w:rsidRDefault="00DC0817" w:rsidP="00DC0817">
      <w:pPr>
        <w:jc w:val="both"/>
      </w:pPr>
    </w:p>
    <w:p w14:paraId="4E33A4B3" w14:textId="026ABFB3" w:rsidR="00DC0817" w:rsidRDefault="00DC0817" w:rsidP="00DC0817">
      <w:pPr>
        <w:jc w:val="both"/>
      </w:pPr>
      <w:bookmarkStart w:id="0" w:name="_Hlk208910264"/>
      <w:r w:rsidRPr="00C56337">
        <w:t>(</w:t>
      </w:r>
      <w:r w:rsidR="00486590">
        <w:t>4</w:t>
      </w:r>
      <w:r w:rsidRPr="00C56337">
        <w:t>) Tehnoseadmed ja -süsteemid on</w:t>
      </w:r>
      <w:r>
        <w:t xml:space="preserve"> ehitise tehnosüsteemid, sealhulgas</w:t>
      </w:r>
      <w:r w:rsidRPr="00C56337">
        <w:t xml:space="preserve"> vee-, kanalisatsiooni</w:t>
      </w:r>
      <w:r w:rsidR="00332739">
        <w:t>-</w:t>
      </w:r>
      <w:r w:rsidRPr="00C56337">
        <w:t>,</w:t>
      </w:r>
      <w:r>
        <w:t xml:space="preserve"> </w:t>
      </w:r>
      <w:r w:rsidRPr="00C56337">
        <w:t>kütte-, ventilatsiooni- ja jahutusseadmed, liftid ning muud müratekitavad seadmed</w:t>
      </w:r>
      <w:r>
        <w:t>, s</w:t>
      </w:r>
      <w:r w:rsidR="00CC2624">
        <w:t>ealhulgas</w:t>
      </w:r>
      <w:r>
        <w:t xml:space="preserve"> tootmis- ja tööstusseadmed</w:t>
      </w:r>
      <w:r w:rsidRPr="00C56337">
        <w:t xml:space="preserve"> sama</w:t>
      </w:r>
      <w:r w:rsidR="00883C39">
        <w:t>s</w:t>
      </w:r>
      <w:r w:rsidRPr="00C56337">
        <w:t xml:space="preserve"> hoone</w:t>
      </w:r>
      <w:r w:rsidR="00883C39">
        <w:t>s</w:t>
      </w:r>
      <w:r w:rsidRPr="00C56337">
        <w:t xml:space="preserve"> või seinaga piirnevate</w:t>
      </w:r>
      <w:r w:rsidR="00883C39">
        <w:t>s</w:t>
      </w:r>
      <w:r w:rsidRPr="00C56337">
        <w:t xml:space="preserve"> hoonete</w:t>
      </w:r>
      <w:r w:rsidR="00883C39">
        <w:t>s</w:t>
      </w:r>
      <w:r w:rsidR="0046052A">
        <w:t>.</w:t>
      </w:r>
    </w:p>
    <w:bookmarkEnd w:id="0"/>
    <w:p w14:paraId="2E42534D" w14:textId="77777777" w:rsidR="00DC0817" w:rsidRDefault="00DC0817" w:rsidP="00DC0817">
      <w:pPr>
        <w:jc w:val="both"/>
      </w:pPr>
    </w:p>
    <w:p w14:paraId="5F7D5583" w14:textId="77289357" w:rsidR="00DC0817" w:rsidRPr="00D41239" w:rsidRDefault="00DC0817" w:rsidP="00DC0817">
      <w:pPr>
        <w:rPr>
          <w:b/>
          <w:bCs/>
        </w:rPr>
      </w:pPr>
      <w:r w:rsidRPr="75BBE606">
        <w:rPr>
          <w:b/>
          <w:bCs/>
        </w:rPr>
        <w:t xml:space="preserve">§ </w:t>
      </w:r>
      <w:r w:rsidR="0075710E">
        <w:rPr>
          <w:b/>
          <w:bCs/>
        </w:rPr>
        <w:t>4</w:t>
      </w:r>
      <w:r w:rsidRPr="75BBE606">
        <w:rPr>
          <w:b/>
          <w:bCs/>
        </w:rPr>
        <w:t xml:space="preserve">. Nõuded heliisolatsioonile </w:t>
      </w:r>
    </w:p>
    <w:p w14:paraId="664663EB" w14:textId="77777777" w:rsidR="00DC0817" w:rsidRDefault="00DC0817" w:rsidP="00DC0817">
      <w:pPr>
        <w:jc w:val="both"/>
      </w:pPr>
    </w:p>
    <w:p w14:paraId="237DA076" w14:textId="78BCFD6B" w:rsidR="001D5A7B" w:rsidRPr="0034659D" w:rsidRDefault="00DC0817" w:rsidP="00DC0817">
      <w:pPr>
        <w:jc w:val="both"/>
      </w:pPr>
      <w:r>
        <w:t>(1) Eeldatakse, et lisas 1 nimetatud liiklusmüra, tehno</w:t>
      </w:r>
      <w:r w:rsidR="0090045E">
        <w:t>seadmete ja -süsteemide</w:t>
      </w:r>
      <w:r>
        <w:t xml:space="preserve"> müra ning inimtegevusest põhjustatud olmemüra ehitises vastab nõuetele, kui elamu ehitamisel on tagatud standardis </w:t>
      </w:r>
      <w:commentRangeStart w:id="1"/>
      <w:r>
        <w:t>EVS 842 esitatud ruumidevahelis</w:t>
      </w:r>
      <w:r w:rsidR="006A1283">
        <w:t>te</w:t>
      </w:r>
      <w:r>
        <w:t xml:space="preserve"> heliisolatsiooni</w:t>
      </w:r>
      <w:r w:rsidR="00332739">
        <w:t xml:space="preserve"> ja </w:t>
      </w:r>
      <w:ins w:id="2" w:author="Marko Ründva" w:date="2025-10-09T20:52:00Z" w16du:dateUtc="2025-10-09T17:52:00Z">
        <w:r w:rsidR="00346D9B">
          <w:t>liiklus</w:t>
        </w:r>
      </w:ins>
      <w:r w:rsidR="00332739">
        <w:t>müra</w:t>
      </w:r>
      <w:ins w:id="3" w:author="Marko Ründva" w:date="2025-10-09T20:52:00Z" w16du:dateUtc="2025-10-09T17:52:00Z">
        <w:r w:rsidR="00346D9B">
          <w:t xml:space="preserve"> </w:t>
        </w:r>
      </w:ins>
      <w:r w:rsidR="00332739">
        <w:t>nõuete</w:t>
      </w:r>
      <w:r w:rsidR="001D5A7B">
        <w:t xml:space="preserve"> täitmine</w:t>
      </w:r>
      <w:ins w:id="4" w:author="Marko Ründva" w:date="2025-10-09T20:52:00Z" w16du:dateUtc="2025-10-09T17:52:00Z">
        <w:r w:rsidR="00346D9B">
          <w:t xml:space="preserve"> ning tehnosüsteemide mü</w:t>
        </w:r>
      </w:ins>
      <w:ins w:id="5" w:author="Marko Ründva" w:date="2025-10-09T20:53:00Z" w16du:dateUtc="2025-10-09T17:53:00Z">
        <w:r w:rsidR="00346D9B">
          <w:t>ra nõuete täitmine vastavalt asjakohastele standarditele</w:t>
        </w:r>
      </w:ins>
      <w:r w:rsidR="00A35FC6">
        <w:t>.</w:t>
      </w:r>
      <w:commentRangeEnd w:id="1"/>
      <w:r w:rsidR="00346D9B">
        <w:rPr>
          <w:rStyle w:val="CommentReference"/>
        </w:rPr>
        <w:commentReference w:id="1"/>
      </w:r>
    </w:p>
    <w:p w14:paraId="44E3B24F" w14:textId="77777777" w:rsidR="00DC0817" w:rsidRPr="0034659D" w:rsidRDefault="00DC0817" w:rsidP="00DC0817">
      <w:pPr>
        <w:jc w:val="both"/>
      </w:pPr>
    </w:p>
    <w:p w14:paraId="6E3C4E06" w14:textId="214EB2D0" w:rsidR="00DC0817" w:rsidRDefault="00DC0817" w:rsidP="00346D9B">
      <w:pPr>
        <w:jc w:val="both"/>
      </w:pPr>
      <w:r>
        <w:t xml:space="preserve">(2) Eeldatakse, et lisas 1 nimetatud liiklusmüra, </w:t>
      </w:r>
      <w:r w:rsidR="0090045E">
        <w:t>tehnoseadmete ja -süsteemide</w:t>
      </w:r>
      <w:r>
        <w:t xml:space="preserve"> müra ning inimtegevusest põhjustatud olmemüra ehitises vastab nõuetele, kui ühiskasutusega hoone ehitamisel </w:t>
      </w:r>
      <w:r w:rsidR="00332739">
        <w:t>ning</w:t>
      </w:r>
      <w:r>
        <w:t xml:space="preserve"> selle piirde</w:t>
      </w:r>
      <w:r w:rsidR="00902E38">
        <w:t>- ja tarind</w:t>
      </w:r>
      <w:r>
        <w:t>konstruktsioonide muutmisel on tagatud standardis EVS 842 esitatud ruumidevahelis</w:t>
      </w:r>
      <w:r w:rsidR="006A1283">
        <w:t>te</w:t>
      </w:r>
      <w:r>
        <w:t xml:space="preserve"> heliisolatsiooni</w:t>
      </w:r>
      <w:r w:rsidR="00332739">
        <w:t xml:space="preserve"> ja </w:t>
      </w:r>
      <w:ins w:id="6" w:author="Marko Ründva" w:date="2025-10-09T20:55:00Z" w16du:dateUtc="2025-10-09T17:55:00Z">
        <w:r w:rsidR="00346D9B">
          <w:t>liiklus</w:t>
        </w:r>
      </w:ins>
      <w:r w:rsidR="00332739">
        <w:t>müra</w:t>
      </w:r>
      <w:ins w:id="7" w:author="Marko Ründva" w:date="2025-10-09T20:55:00Z" w16du:dateUtc="2025-10-09T17:55:00Z">
        <w:r w:rsidR="00346D9B">
          <w:t xml:space="preserve"> </w:t>
        </w:r>
      </w:ins>
      <w:r w:rsidR="00332739">
        <w:t>nõuete</w:t>
      </w:r>
      <w:r w:rsidR="006A1283">
        <w:t xml:space="preserve"> täitmine</w:t>
      </w:r>
      <w:ins w:id="8" w:author="Marko Ründva" w:date="2025-10-09T20:55:00Z" w16du:dateUtc="2025-10-09T17:55:00Z">
        <w:r w:rsidR="00346D9B">
          <w:t xml:space="preserve"> </w:t>
        </w:r>
        <w:r w:rsidR="00346D9B">
          <w:t>ning tehnosüsteemide müra nõuete täitmine vastavalt asjakohastele standarditele.</w:t>
        </w:r>
        <w:commentRangeStart w:id="9"/>
        <w:commentRangeEnd w:id="9"/>
        <w:r w:rsidR="00346D9B">
          <w:rPr>
            <w:rStyle w:val="CommentReference"/>
          </w:rPr>
          <w:commentReference w:id="9"/>
        </w:r>
      </w:ins>
    </w:p>
    <w:p w14:paraId="54C62FCB" w14:textId="77777777" w:rsidR="00C756F9" w:rsidRDefault="00C756F9" w:rsidP="00DC0817">
      <w:pPr>
        <w:jc w:val="both"/>
      </w:pPr>
    </w:p>
    <w:p w14:paraId="3789E378" w14:textId="15E1B539" w:rsidR="00C756F9" w:rsidRDefault="00C756F9" w:rsidP="00DC0817">
      <w:pPr>
        <w:jc w:val="both"/>
      </w:pPr>
      <w:r w:rsidRPr="00C756F9">
        <w:t>(</w:t>
      </w:r>
      <w:r>
        <w:t>3</w:t>
      </w:r>
      <w:r w:rsidRPr="00C756F9">
        <w:t>) Olmemüra on siseruumides tavapärasest inimtegevusest lähtuv müra, mis ei ole seotud liikluse, tehnoseadmete ja -süsteemide ega muude müratekitavate seadmete tööga.</w:t>
      </w:r>
    </w:p>
    <w:p w14:paraId="1A8A2768" w14:textId="77777777" w:rsidR="00DC0817" w:rsidRDefault="00DC0817" w:rsidP="00DC0817"/>
    <w:p w14:paraId="4116718F" w14:textId="51C6D047" w:rsidR="00DC0817" w:rsidRDefault="00DC0817" w:rsidP="00DC0817">
      <w:pPr>
        <w:rPr>
          <w:b/>
          <w:bCs/>
        </w:rPr>
      </w:pPr>
      <w:r w:rsidRPr="00D41239">
        <w:rPr>
          <w:b/>
          <w:bCs/>
        </w:rPr>
        <w:t xml:space="preserve">§ </w:t>
      </w:r>
      <w:r w:rsidR="0075710E">
        <w:rPr>
          <w:b/>
          <w:bCs/>
        </w:rPr>
        <w:t>5</w:t>
      </w:r>
      <w:r w:rsidRPr="00D41239">
        <w:rPr>
          <w:b/>
          <w:bCs/>
        </w:rPr>
        <w:t>. Ultra- ja infraheli</w:t>
      </w:r>
    </w:p>
    <w:p w14:paraId="150F5E4F" w14:textId="77777777" w:rsidR="00DC0817" w:rsidRDefault="00DC0817" w:rsidP="00DC0817">
      <w:pPr>
        <w:rPr>
          <w:b/>
          <w:bCs/>
        </w:rPr>
      </w:pPr>
    </w:p>
    <w:p w14:paraId="09A1AAA2" w14:textId="77777777" w:rsidR="00DC0817" w:rsidRPr="00830967" w:rsidRDefault="00DC0817" w:rsidP="00DC0817">
      <w:r>
        <w:t>(</w:t>
      </w:r>
      <w:r w:rsidRPr="00830967">
        <w:t xml:space="preserve">1) </w:t>
      </w:r>
      <w:r>
        <w:t>U</w:t>
      </w:r>
      <w:r w:rsidRPr="00830967">
        <w:t xml:space="preserve">ltraheli </w:t>
      </w:r>
      <w:r>
        <w:t>on</w:t>
      </w:r>
      <w:r w:rsidRPr="00830967">
        <w:t xml:space="preserve"> õhus leviv heli sagedusega üle 20 kHz</w:t>
      </w:r>
      <w:r>
        <w:t>.</w:t>
      </w:r>
    </w:p>
    <w:p w14:paraId="1A1BC998" w14:textId="77777777" w:rsidR="00DC0817" w:rsidRDefault="00DC0817" w:rsidP="00DC0817"/>
    <w:p w14:paraId="37117D4C" w14:textId="77777777" w:rsidR="00DC0817" w:rsidRPr="00830967" w:rsidRDefault="00DC0817" w:rsidP="00DC0817">
      <w:r>
        <w:t>(</w:t>
      </w:r>
      <w:r w:rsidRPr="00830967">
        <w:t xml:space="preserve">2) </w:t>
      </w:r>
      <w:r>
        <w:t>I</w:t>
      </w:r>
      <w:r w:rsidRPr="00830967">
        <w:t>nfraheli</w:t>
      </w:r>
      <w:r>
        <w:t xml:space="preserve"> on</w:t>
      </w:r>
      <w:r w:rsidRPr="00830967">
        <w:t xml:space="preserve"> õhus leviv heli sagedusega alla 20 Hz</w:t>
      </w:r>
      <w:r>
        <w:t>.</w:t>
      </w:r>
    </w:p>
    <w:p w14:paraId="3500A57A" w14:textId="77777777" w:rsidR="00DC0817" w:rsidRDefault="00DC0817" w:rsidP="00DC0817"/>
    <w:p w14:paraId="754227D5" w14:textId="7AD2E28F" w:rsidR="00686027" w:rsidRDefault="00686027" w:rsidP="00686027">
      <w:pPr>
        <w:jc w:val="both"/>
      </w:pPr>
      <w:bookmarkStart w:id="10" w:name="_Hlk209081437"/>
      <w:r>
        <w:t>(</w:t>
      </w:r>
      <w:r w:rsidR="00E73734">
        <w:t>3</w:t>
      </w:r>
      <w:r>
        <w:t xml:space="preserve">) </w:t>
      </w:r>
      <w:r w:rsidRPr="00686027">
        <w:t xml:space="preserve">Ultra- ja infraheli tekitavad seadmed, masinad ning muud ultra- ja </w:t>
      </w:r>
      <w:proofErr w:type="spellStart"/>
      <w:r w:rsidRPr="00686027">
        <w:t>infraheliallikad</w:t>
      </w:r>
      <w:proofErr w:type="spellEnd"/>
      <w:r w:rsidR="009050C2">
        <w:t xml:space="preserve"> </w:t>
      </w:r>
      <w:r w:rsidR="009050C2" w:rsidRPr="00686027">
        <w:t>tuleb</w:t>
      </w:r>
      <w:r w:rsidRPr="00686027">
        <w:t xml:space="preserve"> olenemata nende asukohast paigaldada </w:t>
      </w:r>
      <w:r w:rsidR="009050C2">
        <w:t>ja</w:t>
      </w:r>
      <w:r w:rsidRPr="00686027">
        <w:t xml:space="preserve"> neid hooldada või kasutada sellisel viisil, et nende tekitatud ultra- või infraheli tase ruumis, kus pidevalt viibitakse, ei ületa piirtasemeid. </w:t>
      </w:r>
      <w:r w:rsidR="00B34F60">
        <w:t>Eelnimetatut</w:t>
      </w:r>
      <w:r w:rsidRPr="00686027">
        <w:t xml:space="preserve"> tuleb arvestada</w:t>
      </w:r>
      <w:r w:rsidR="00B34F60">
        <w:t xml:space="preserve"> ka</w:t>
      </w:r>
      <w:r w:rsidRPr="00686027">
        <w:t xml:space="preserve"> ehitusprojektide koostamisel.</w:t>
      </w:r>
    </w:p>
    <w:bookmarkEnd w:id="10"/>
    <w:p w14:paraId="50F9582B" w14:textId="77777777" w:rsidR="00686027" w:rsidRDefault="00686027" w:rsidP="00DC0817"/>
    <w:p w14:paraId="4B234136" w14:textId="166ED434" w:rsidR="00DC0817" w:rsidRDefault="00DC0817" w:rsidP="00DC0817">
      <w:pPr>
        <w:jc w:val="both"/>
      </w:pPr>
      <w:r>
        <w:t>(4) Püsiva tasemega ultraheli helirõhutaseme L</w:t>
      </w:r>
      <w:r w:rsidRPr="00346D9B">
        <w:rPr>
          <w:vertAlign w:val="subscript"/>
          <w:rPrChange w:id="11" w:author="Marko Ründva" w:date="2025-10-09T20:57:00Z" w16du:dateUtc="2025-10-09T17:57:00Z">
            <w:rPr/>
          </w:rPrChange>
        </w:rPr>
        <w:t>p</w:t>
      </w:r>
      <w:r>
        <w:t xml:space="preserve"> või muutuva ultraheli ekvivalentse helirõhutaseme L</w:t>
      </w:r>
      <w:r w:rsidRPr="00346D9B">
        <w:rPr>
          <w:vertAlign w:val="subscript"/>
          <w:rPrChange w:id="12" w:author="Marko Ründva" w:date="2025-10-09T20:57:00Z" w16du:dateUtc="2025-10-09T17:57:00Z">
            <w:rPr/>
          </w:rPrChange>
        </w:rPr>
        <w:t xml:space="preserve">p,eq,T </w:t>
      </w:r>
      <w:r>
        <w:t xml:space="preserve">piirtase 1/3-oktaavriba kesksagedusel 20–25 kHz on 70 dB ja kesksagedusel üle 25 kHz on 100 dB. </w:t>
      </w:r>
    </w:p>
    <w:p w14:paraId="228987CA" w14:textId="77777777" w:rsidR="00DC0817" w:rsidRDefault="00DC0817" w:rsidP="00DC0817">
      <w:pPr>
        <w:jc w:val="both"/>
      </w:pPr>
    </w:p>
    <w:p w14:paraId="112B1BB0" w14:textId="5CFAE8A2" w:rsidR="00DC0817" w:rsidRDefault="00DC0817" w:rsidP="00DC0817">
      <w:pPr>
        <w:jc w:val="both"/>
      </w:pPr>
      <w:r>
        <w:t>(5) Püsiva tasemega infraheli G-korrigeeritud helirõhutaseme L</w:t>
      </w:r>
      <w:r w:rsidRPr="00346D9B">
        <w:rPr>
          <w:vertAlign w:val="subscript"/>
          <w:rPrChange w:id="13" w:author="Marko Ründva" w:date="2025-10-09T20:57:00Z" w16du:dateUtc="2025-10-09T17:57:00Z">
            <w:rPr/>
          </w:rPrChange>
        </w:rPr>
        <w:t>pG</w:t>
      </w:r>
      <w:r>
        <w:t xml:space="preserve"> või muutuva tasemega infraheli G-korrigeeritud ekvivalentse helirõhutaseme L</w:t>
      </w:r>
      <w:r w:rsidRPr="00346D9B">
        <w:rPr>
          <w:vertAlign w:val="subscript"/>
          <w:rPrChange w:id="14" w:author="Marko Ründva" w:date="2025-10-09T20:57:00Z" w16du:dateUtc="2025-10-09T17:57:00Z">
            <w:rPr/>
          </w:rPrChange>
        </w:rPr>
        <w:t xml:space="preserve">pG,eq,T </w:t>
      </w:r>
      <w:r>
        <w:t xml:space="preserve">piirtase on 85 dB. Eeldatakse, et </w:t>
      </w:r>
      <w:r w:rsidR="004D55DF">
        <w:t>käesoleva määruse</w:t>
      </w:r>
      <w:r>
        <w:t xml:space="preserve"> nõuded on täidetud, kui mõõdetud heli sageduskorrektsioon toimub vastavalt standardi EVS-ISO 7196 nõuetele.</w:t>
      </w:r>
    </w:p>
    <w:p w14:paraId="3DD1F778" w14:textId="77777777" w:rsidR="00DC0817" w:rsidRDefault="00DC0817" w:rsidP="00DC0817"/>
    <w:p w14:paraId="3B0F89D7" w14:textId="77777777" w:rsidR="00DC0817" w:rsidRDefault="00DC0817" w:rsidP="00DC0817">
      <w:pPr>
        <w:jc w:val="both"/>
      </w:pPr>
      <w:r>
        <w:t>(6) Käesolevas paragrahvis sätestatud nõuded ei käsitle:</w:t>
      </w:r>
    </w:p>
    <w:p w14:paraId="5E27CF60" w14:textId="77777777" w:rsidR="00DC0817" w:rsidRDefault="00DC0817" w:rsidP="00DC0817">
      <w:pPr>
        <w:jc w:val="both"/>
      </w:pPr>
      <w:r>
        <w:t>1) ultraheli, mis levib kõvakeha kaudu;</w:t>
      </w:r>
    </w:p>
    <w:p w14:paraId="384B80A6" w14:textId="77777777" w:rsidR="00DC0817" w:rsidRDefault="00DC0817" w:rsidP="00DC0817">
      <w:pPr>
        <w:jc w:val="both"/>
      </w:pPr>
      <w:r>
        <w:t>2) ultraheli, mis mõjub inimesele raviprotseduuri ajal;</w:t>
      </w:r>
    </w:p>
    <w:p w14:paraId="439333ED" w14:textId="77777777" w:rsidR="00DC0817" w:rsidRDefault="00DC0817" w:rsidP="00DC0817">
      <w:pPr>
        <w:jc w:val="both"/>
      </w:pPr>
      <w:r>
        <w:t>3) looduslikku infraheli.</w:t>
      </w:r>
    </w:p>
    <w:p w14:paraId="013BD9DA" w14:textId="77777777" w:rsidR="00DC0817" w:rsidRDefault="00DC0817" w:rsidP="00DC0817"/>
    <w:p w14:paraId="70212FFF" w14:textId="2FBD9076" w:rsidR="00DC0817" w:rsidRPr="00D41239" w:rsidRDefault="00DC0817" w:rsidP="00DC0817">
      <w:pPr>
        <w:rPr>
          <w:b/>
          <w:bCs/>
        </w:rPr>
      </w:pPr>
      <w:r w:rsidRPr="00D41239">
        <w:rPr>
          <w:b/>
          <w:bCs/>
        </w:rPr>
        <w:t xml:space="preserve">§ </w:t>
      </w:r>
      <w:r w:rsidR="0075710E">
        <w:rPr>
          <w:b/>
          <w:bCs/>
        </w:rPr>
        <w:t>6</w:t>
      </w:r>
      <w:r w:rsidRPr="00D41239">
        <w:rPr>
          <w:b/>
          <w:bCs/>
        </w:rPr>
        <w:t>. Helirõhutaseme mõõtmise ja hindamise kord</w:t>
      </w:r>
    </w:p>
    <w:p w14:paraId="443B457F" w14:textId="77777777" w:rsidR="00DC0817" w:rsidRDefault="00DC0817" w:rsidP="00DC0817"/>
    <w:p w14:paraId="30E5E1E5" w14:textId="77777777" w:rsidR="00DC0817" w:rsidRDefault="00DC0817" w:rsidP="00DC0817">
      <w:pPr>
        <w:jc w:val="both"/>
      </w:pPr>
      <w:r>
        <w:t xml:space="preserve">(1) Määruses käsitletud müra hinnatakse ja parameetreid mõõdetakse vastavalt lisades 2 ja 3 sätestatud mõõtemeetoditele ja nõuetele. </w:t>
      </w:r>
    </w:p>
    <w:p w14:paraId="7E17CFFA" w14:textId="77777777" w:rsidR="00DC0817" w:rsidRDefault="00DC0817" w:rsidP="00DC0817">
      <w:pPr>
        <w:jc w:val="both"/>
      </w:pPr>
    </w:p>
    <w:p w14:paraId="72929617" w14:textId="77777777" w:rsidR="00DC0817" w:rsidRDefault="00DC0817" w:rsidP="00DC0817">
      <w:pPr>
        <w:jc w:val="both"/>
      </w:pPr>
      <w:r>
        <w:t xml:space="preserve">(2) Mõõtmise teostajal peab olema akrediteerimisasutuse poolt mõõteseaduse § 5 lõike 5 alusel välja antud erialast kompetentsust kinnitav tunnistus või akrediteerimistunnistus, </w:t>
      </w:r>
      <w:commentRangeStart w:id="15"/>
      <w:commentRangeStart w:id="16"/>
      <w:commentRangeStart w:id="17"/>
      <w:r>
        <w:t>kui see on tehniliselt teostatav.</w:t>
      </w:r>
      <w:commentRangeEnd w:id="15"/>
      <w:r w:rsidR="00C860BC">
        <w:rPr>
          <w:rStyle w:val="CommentReference"/>
        </w:rPr>
        <w:commentReference w:id="15"/>
      </w:r>
      <w:commentRangeEnd w:id="16"/>
      <w:r w:rsidR="00C860BC">
        <w:rPr>
          <w:rStyle w:val="CommentReference"/>
        </w:rPr>
        <w:commentReference w:id="16"/>
      </w:r>
      <w:commentRangeEnd w:id="17"/>
      <w:r w:rsidR="00C860BC">
        <w:rPr>
          <w:rStyle w:val="CommentReference"/>
        </w:rPr>
        <w:commentReference w:id="17"/>
      </w:r>
    </w:p>
    <w:p w14:paraId="7C94DC53" w14:textId="77777777" w:rsidR="00DC0817" w:rsidRDefault="00DC0817" w:rsidP="00DC0817">
      <w:pPr>
        <w:jc w:val="both"/>
      </w:pPr>
    </w:p>
    <w:p w14:paraId="75D5529C" w14:textId="77777777" w:rsidR="00DC0817" w:rsidRDefault="00DC0817" w:rsidP="00DC0817">
      <w:pPr>
        <w:jc w:val="both"/>
      </w:pPr>
      <w:r>
        <w:t>(3) Kui müra piirtase on ületatud, tuleb rakendada meetmeid müra vähendamiseks.</w:t>
      </w:r>
    </w:p>
    <w:p w14:paraId="13CF319F" w14:textId="77777777" w:rsidR="00DC0817" w:rsidRDefault="00DC0817" w:rsidP="00DC0817">
      <w:pPr>
        <w:jc w:val="both"/>
      </w:pPr>
    </w:p>
    <w:p w14:paraId="1047B86F" w14:textId="40E60262" w:rsidR="007352AA" w:rsidRDefault="00DC0817" w:rsidP="0026544A">
      <w:pPr>
        <w:jc w:val="both"/>
        <w:rPr>
          <w:rFonts w:cs="Arial"/>
        </w:rPr>
      </w:pPr>
      <w:r>
        <w:t>(4) Madalsagedusliku müra piirtaseme ületamisel</w:t>
      </w:r>
      <w:r w:rsidR="00C756F9">
        <w:t xml:space="preserve"> tuleb</w:t>
      </w:r>
      <w:r>
        <w:t xml:space="preserve"> </w:t>
      </w:r>
      <w:r w:rsidR="00C756F9" w:rsidRPr="00C756F9">
        <w:t>põhjendatud juhtudel rakendada müra vähendamise meetmeid</w:t>
      </w:r>
      <w:r w:rsidR="00332739">
        <w:t>,</w:t>
      </w:r>
      <w:r w:rsidR="00C756F9" w:rsidRPr="00C756F9">
        <w:t xml:space="preserve"> </w:t>
      </w:r>
      <w:r w:rsidR="00C756F9">
        <w:t xml:space="preserve">arvestades </w:t>
      </w:r>
      <w:r>
        <w:t>lisas 3 sätestatud nõu</w:t>
      </w:r>
      <w:r w:rsidR="00C756F9">
        <w:t>deid</w:t>
      </w:r>
      <w:r>
        <w:t>.</w:t>
      </w:r>
    </w:p>
    <w:p w14:paraId="2A7B26FC" w14:textId="77777777" w:rsidR="00CC5B01" w:rsidRDefault="00CC5B01" w:rsidP="00094BF0">
      <w:pPr>
        <w:rPr>
          <w:rFonts w:cs="Arial"/>
        </w:rPr>
      </w:pPr>
    </w:p>
    <w:p w14:paraId="51934EEA" w14:textId="77777777" w:rsidR="001D53AE" w:rsidRDefault="001D53AE" w:rsidP="00094BF0">
      <w:pPr>
        <w:rPr>
          <w:rFonts w:cs="Arial"/>
        </w:rPr>
        <w:sectPr w:rsidR="001D53AE" w:rsidSect="00E52553">
          <w:headerReference w:type="default" r:id="rId14"/>
          <w:pgSz w:w="11907" w:h="16839" w:code="9"/>
          <w:pgMar w:top="907" w:right="1021" w:bottom="1418" w:left="1814" w:header="709" w:footer="709" w:gutter="0"/>
          <w:cols w:space="708"/>
          <w:formProt w:val="0"/>
          <w:titlePg/>
          <w:docGrid w:linePitch="360"/>
        </w:sectPr>
      </w:pPr>
    </w:p>
    <w:p w14:paraId="1B4737C8" w14:textId="77777777" w:rsidR="00CC5B01" w:rsidRDefault="00CC5B01" w:rsidP="00094BF0">
      <w:pPr>
        <w:rPr>
          <w:rFonts w:cs="Arial"/>
        </w:rPr>
      </w:pPr>
    </w:p>
    <w:p w14:paraId="1633C628" w14:textId="77777777" w:rsidR="00CC5B01" w:rsidRDefault="00CC5B01" w:rsidP="00094BF0">
      <w:pPr>
        <w:rPr>
          <w:rFonts w:cs="Arial"/>
        </w:rPr>
      </w:pPr>
    </w:p>
    <w:p w14:paraId="4E31C335" w14:textId="77777777" w:rsidR="00E57228" w:rsidRDefault="007C0F7C" w:rsidP="00E57228">
      <w:pPr>
        <w:rPr>
          <w:rFonts w:cs="Arial"/>
        </w:rPr>
      </w:pPr>
      <w:r>
        <w:rPr>
          <w:rFonts w:cs="Arial"/>
        </w:rPr>
        <w:t>(allkirjastatud digitaalselt)</w:t>
      </w:r>
      <w:r w:rsidR="00E57228" w:rsidRPr="00E57228">
        <w:rPr>
          <w:rFonts w:cs="Arial"/>
        </w:rPr>
        <w:t xml:space="preserve"> </w:t>
      </w:r>
      <w:r w:rsidR="00E57228">
        <w:rPr>
          <w:rFonts w:cs="Arial"/>
        </w:rPr>
        <w:tab/>
      </w:r>
      <w:r w:rsidR="00E57228">
        <w:rPr>
          <w:rFonts w:cs="Arial"/>
        </w:rPr>
        <w:tab/>
      </w:r>
      <w:r w:rsidR="00E57228">
        <w:rPr>
          <w:rFonts w:cs="Arial"/>
        </w:rPr>
        <w:tab/>
      </w:r>
      <w:r w:rsidR="00E57228">
        <w:rPr>
          <w:rFonts w:cs="Arial"/>
        </w:rPr>
        <w:tab/>
      </w:r>
    </w:p>
    <w:p w14:paraId="661ABA38" w14:textId="44FDF586" w:rsidR="007B2940" w:rsidRDefault="00E57228" w:rsidP="00094BF0">
      <w:pPr>
        <w:rPr>
          <w:rFonts w:cs="Arial"/>
        </w:rPr>
      </w:pPr>
      <w:r>
        <w:rPr>
          <w:rFonts w:cs="Arial"/>
        </w:rPr>
        <w:fldChar w:fldCharType="begin"/>
      </w:r>
      <w:r w:rsidR="005463AE">
        <w:rPr>
          <w:rFonts w:cs="Arial"/>
        </w:rPr>
        <w:instrText xml:space="preserve"> delta_signerName  \* MERGEFORMAT</w:instrText>
      </w:r>
      <w:r>
        <w:rPr>
          <w:rFonts w:cs="Arial"/>
        </w:rPr>
        <w:fldChar w:fldCharType="separate"/>
      </w:r>
      <w:r w:rsidR="005463AE">
        <w:rPr>
          <w:rFonts w:cs="Arial"/>
        </w:rPr>
        <w:t xml:space="preserve">Karmen </w:t>
      </w:r>
      <w:proofErr w:type="spellStart"/>
      <w:r w:rsidR="005463AE">
        <w:rPr>
          <w:rFonts w:cs="Arial"/>
        </w:rPr>
        <w:t>Joller</w:t>
      </w:r>
      <w:proofErr w:type="spellEnd"/>
      <w:r>
        <w:rPr>
          <w:rFonts w:cs="Arial"/>
        </w:rPr>
        <w:fldChar w:fldCharType="end"/>
      </w:r>
      <w:r>
        <w:rPr>
          <w:rFonts w:cs="Arial"/>
        </w:rPr>
        <w:tab/>
      </w:r>
      <w:r>
        <w:rPr>
          <w:rFonts w:cs="Arial"/>
        </w:rPr>
        <w:tab/>
      </w:r>
      <w:r>
        <w:rPr>
          <w:rFonts w:cs="Arial"/>
        </w:rPr>
        <w:tab/>
      </w:r>
      <w:r>
        <w:rPr>
          <w:rFonts w:cs="Arial"/>
        </w:rPr>
        <w:tab/>
      </w:r>
      <w:r>
        <w:rPr>
          <w:rFonts w:cs="Arial"/>
        </w:rPr>
        <w:tab/>
      </w:r>
      <w:r>
        <w:rPr>
          <w:rFonts w:cs="Arial"/>
        </w:rPr>
        <w:tab/>
      </w:r>
    </w:p>
    <w:p w14:paraId="2A66DAC0" w14:textId="4FC83AEF" w:rsidR="007C0F7C" w:rsidRDefault="00E57228" w:rsidP="00094BF0">
      <w:pPr>
        <w:rPr>
          <w:rFonts w:cs="Arial"/>
        </w:rPr>
      </w:pPr>
      <w:r>
        <w:rPr>
          <w:rFonts w:cs="Arial"/>
        </w:rPr>
        <w:fldChar w:fldCharType="begin"/>
      </w:r>
      <w:r w:rsidR="005463AE">
        <w:rPr>
          <w:rFonts w:cs="Arial"/>
        </w:rPr>
        <w:instrText xml:space="preserve"> delta_signerJobTitle  \* MERGEFORMAT</w:instrText>
      </w:r>
      <w:r>
        <w:rPr>
          <w:rFonts w:cs="Arial"/>
        </w:rPr>
        <w:fldChar w:fldCharType="separate"/>
      </w:r>
      <w:r w:rsidR="005463AE">
        <w:rPr>
          <w:rFonts w:cs="Arial"/>
        </w:rPr>
        <w:t>sotsiaalminister</w:t>
      </w:r>
      <w:r>
        <w:rPr>
          <w:rFonts w:cs="Arial"/>
        </w:rPr>
        <w:fldChar w:fldCharType="end"/>
      </w:r>
      <w:r>
        <w:rPr>
          <w:rFonts w:cs="Arial"/>
        </w:rPr>
        <w:tab/>
      </w:r>
      <w:r>
        <w:rPr>
          <w:rFonts w:cs="Arial"/>
        </w:rPr>
        <w:tab/>
      </w:r>
      <w:r>
        <w:rPr>
          <w:rFonts w:cs="Arial"/>
        </w:rPr>
        <w:tab/>
      </w:r>
      <w:r>
        <w:rPr>
          <w:rFonts w:cs="Arial"/>
        </w:rPr>
        <w:tab/>
      </w:r>
      <w:r>
        <w:rPr>
          <w:rFonts w:cs="Arial"/>
        </w:rPr>
        <w:tab/>
      </w:r>
    </w:p>
    <w:p w14:paraId="46E2BA83" w14:textId="77777777" w:rsidR="007B2940" w:rsidRDefault="007B2940" w:rsidP="00B066FE">
      <w:pPr>
        <w:rPr>
          <w:rFonts w:cs="Arial"/>
        </w:rPr>
      </w:pPr>
    </w:p>
    <w:p w14:paraId="031A075D" w14:textId="77777777" w:rsidR="00E52553" w:rsidRDefault="005B6FF3" w:rsidP="00B066FE">
      <w:r w:rsidRPr="002A5C99">
        <w:rPr>
          <w:rFonts w:cs="Arial"/>
        </w:rPr>
        <w:t>/*</w:t>
      </w:r>
      <w:r w:rsidR="00100F1A">
        <w:rPr>
          <w:rFonts w:cs="Arial"/>
        </w:rPr>
        <w:br/>
      </w:r>
      <w:r w:rsidR="007B2940">
        <w:rPr>
          <w:rFonts w:cs="Arial"/>
        </w:rPr>
        <w:t>(allkirjastatud digitaalselt)</w:t>
      </w:r>
    </w:p>
    <w:p w14:paraId="1899311C" w14:textId="77777777" w:rsidR="001D53AE" w:rsidRDefault="001D53AE" w:rsidP="00B066FE">
      <w:pPr>
        <w:sectPr w:rsidR="001D53AE" w:rsidSect="001D53AE">
          <w:type w:val="continuous"/>
          <w:pgSz w:w="11907" w:h="16839" w:code="9"/>
          <w:pgMar w:top="907" w:right="1021" w:bottom="1418" w:left="1814" w:header="709" w:footer="709" w:gutter="0"/>
          <w:cols w:space="708"/>
          <w:titlePg/>
          <w:docGrid w:linePitch="360"/>
        </w:sectPr>
      </w:pPr>
    </w:p>
    <w:p w14:paraId="47FDCD19" w14:textId="722316E9" w:rsidR="007B2940" w:rsidRDefault="008476E5" w:rsidP="007B2940">
      <w:pPr>
        <w:rPr>
          <w:rFonts w:cs="Arial"/>
        </w:rPr>
      </w:pPr>
      <w:r>
        <w:rPr>
          <w:rFonts w:cs="Arial"/>
        </w:rPr>
        <w:fldChar w:fldCharType="begin"/>
      </w:r>
      <w:r w:rsidR="005463AE">
        <w:rPr>
          <w:rFonts w:cs="Arial"/>
        </w:rPr>
        <w:instrText xml:space="preserve"> delta_secondsignerName  \* MERGEFORMAT</w:instrText>
      </w:r>
      <w:r>
        <w:rPr>
          <w:rFonts w:cs="Arial"/>
        </w:rPr>
        <w:fldChar w:fldCharType="separate"/>
      </w:r>
      <w:proofErr w:type="spellStart"/>
      <w:r w:rsidR="005463AE">
        <w:rPr>
          <w:rFonts w:cs="Arial"/>
        </w:rPr>
        <w:t>Maarjo</w:t>
      </w:r>
      <w:proofErr w:type="spellEnd"/>
      <w:r w:rsidR="005463AE">
        <w:rPr>
          <w:rFonts w:cs="Arial"/>
        </w:rPr>
        <w:t xml:space="preserve"> Mändmaa</w:t>
      </w:r>
      <w:r>
        <w:rPr>
          <w:rFonts w:cs="Arial"/>
        </w:rPr>
        <w:fldChar w:fldCharType="end"/>
      </w:r>
    </w:p>
    <w:p w14:paraId="6EB22553" w14:textId="0491FBCF" w:rsidR="008476E5" w:rsidRDefault="008476E5" w:rsidP="007B2940">
      <w:pPr>
        <w:rPr>
          <w:rFonts w:cs="Arial"/>
        </w:rPr>
      </w:pPr>
      <w:r>
        <w:rPr>
          <w:rFonts w:cs="Arial"/>
        </w:rPr>
        <w:fldChar w:fldCharType="begin"/>
      </w:r>
      <w:r w:rsidR="005463AE">
        <w:rPr>
          <w:rFonts w:cs="Arial"/>
        </w:rPr>
        <w:instrText xml:space="preserve"> delta_secondsignerJobTitle  \* MERGEFORMAT</w:instrText>
      </w:r>
      <w:r>
        <w:rPr>
          <w:rFonts w:cs="Arial"/>
        </w:rPr>
        <w:fldChar w:fldCharType="separate"/>
      </w:r>
      <w:r w:rsidR="005463AE">
        <w:rPr>
          <w:rFonts w:cs="Arial"/>
        </w:rPr>
        <w:t>kantsler</w:t>
      </w:r>
      <w:r>
        <w:rPr>
          <w:rFonts w:cs="Arial"/>
        </w:rPr>
        <w:fldChar w:fldCharType="end"/>
      </w:r>
      <w:r w:rsidR="005B6FF3" w:rsidRPr="002A5C99">
        <w:rPr>
          <w:rFonts w:cs="Arial"/>
        </w:rPr>
        <w:t>*/</w:t>
      </w:r>
    </w:p>
    <w:p w14:paraId="434EDAE9" w14:textId="77777777" w:rsidR="00E52553" w:rsidRDefault="00E52553" w:rsidP="00B066FE"/>
    <w:p w14:paraId="199D04C8" w14:textId="77777777" w:rsidR="00CF07B0" w:rsidRDefault="00CF07B0" w:rsidP="00CF07B0">
      <w:r>
        <w:t>Lisa 1. Liiklus- ja tehnoseadmete ja -süsteemide müra piirtasemed</w:t>
      </w:r>
    </w:p>
    <w:p w14:paraId="37CD1CFC" w14:textId="77777777" w:rsidR="00CF07B0" w:rsidRDefault="00CF07B0" w:rsidP="00CF07B0">
      <w:r>
        <w:t>Lisa 2. Helirõhutaseme mõõtmise ja hindamise meetodid</w:t>
      </w:r>
    </w:p>
    <w:p w14:paraId="52DDCF74" w14:textId="77777777" w:rsidR="00CF07B0" w:rsidRDefault="00CF07B0" w:rsidP="00CF07B0">
      <w:r>
        <w:t>Lisa 3. Madalsagedusliku müra hindamine</w:t>
      </w:r>
    </w:p>
    <w:p w14:paraId="55F4563B" w14:textId="77777777" w:rsidR="00CF07B0" w:rsidRPr="00805BB9" w:rsidRDefault="00CF07B0" w:rsidP="00B066FE"/>
    <w:sectPr w:rsidR="00CF07B0" w:rsidRPr="00805BB9" w:rsidSect="001D53AE">
      <w:type w:val="continuous"/>
      <w:pgSz w:w="11907" w:h="16839" w:code="9"/>
      <w:pgMar w:top="907" w:right="1021" w:bottom="1418" w:left="1814" w:header="709" w:footer="709" w:gutter="0"/>
      <w:cols w:space="708"/>
      <w:formProt w:val="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Marko Ründva" w:date="2025-10-09T20:55:00Z" w:initials="MR">
    <w:p w14:paraId="5A73AA3A" w14:textId="77777777" w:rsidR="00346D9B" w:rsidRDefault="00346D9B" w:rsidP="00346D9B">
      <w:r>
        <w:rPr>
          <w:rStyle w:val="CommentReference"/>
        </w:rPr>
        <w:annotationRef/>
      </w:r>
      <w:r>
        <w:rPr>
          <w:sz w:val="20"/>
          <w:szCs w:val="20"/>
        </w:rPr>
        <w:t>ainult EVS 842 viitamine ei ole korrektne, sest asjakohastes standardites on rohkem tehnosüsteemide müra nõudeid erineva otstarbega ruumidele elamus</w:t>
      </w:r>
    </w:p>
  </w:comment>
  <w:comment w:id="9" w:author="Marko Ründva" w:date="2025-10-09T20:55:00Z" w:initials="MR">
    <w:p w14:paraId="1987E1D2" w14:textId="77777777" w:rsidR="00346D9B" w:rsidRDefault="00346D9B" w:rsidP="00346D9B">
      <w:r>
        <w:rPr>
          <w:rStyle w:val="CommentReference"/>
        </w:rPr>
        <w:annotationRef/>
      </w:r>
      <w:r>
        <w:rPr>
          <w:sz w:val="20"/>
          <w:szCs w:val="20"/>
        </w:rPr>
        <w:t>ainult EVS 842 viitamine ei ole korrektne, sest asjakohastes standardites on rohkem tehnosüsteemide müra nõudeid erineva otstarbega ruumidele ühiskasutusega hoonetes</w:t>
      </w:r>
    </w:p>
  </w:comment>
  <w:comment w:id="15" w:author="Marko Ründva" w:date="2025-10-09T21:01:00Z" w:initials="MR">
    <w:p w14:paraId="5C77544F" w14:textId="77777777" w:rsidR="00C860BC" w:rsidRDefault="00C860BC" w:rsidP="00C860BC">
      <w:r>
        <w:rPr>
          <w:rStyle w:val="CommentReference"/>
        </w:rPr>
        <w:annotationRef/>
      </w:r>
      <w:r>
        <w:rPr>
          <w:sz w:val="20"/>
          <w:szCs w:val="20"/>
        </w:rPr>
        <w:t>antud sõnastus tähendab, et mõõtmiste teostamisel ei ole enam akrediteerimistunnistus kohustuslik. Jääb ebaselgeks mida tähendab "kui see on tehniliselt teostatav"? Esialgne kommentaar tuli sellest, et Eestis ei ole ühelgi ettevõttel akrediteeringut ultra- ja infraheli mõõtmisteks. Ja ettepanek oli kirja panna, et akrediteeringu nõue ei oleks kohustuslik ultra- ja infraheli mõõtmisteks.</w:t>
      </w:r>
    </w:p>
  </w:comment>
  <w:comment w:id="16" w:author="Marko Ründva" w:date="2025-10-09T21:02:00Z" w:initials="MR">
    <w:p w14:paraId="0484E687" w14:textId="77777777" w:rsidR="00C860BC" w:rsidRDefault="00C860BC" w:rsidP="00C860BC">
      <w:r>
        <w:rPr>
          <w:rStyle w:val="CommentReference"/>
        </w:rPr>
        <w:annotationRef/>
      </w:r>
      <w:r>
        <w:rPr>
          <w:sz w:val="20"/>
          <w:szCs w:val="20"/>
        </w:rPr>
        <w:t>tehniliselt on kõik asjad teostatavad, sh ka akrediteeringu saamine</w:t>
      </w:r>
    </w:p>
  </w:comment>
  <w:comment w:id="17" w:author="Marko Ründva" w:date="2025-10-09T21:03:00Z" w:initials="MR">
    <w:p w14:paraId="6E530C18" w14:textId="77777777" w:rsidR="00C860BC" w:rsidRDefault="00C860BC" w:rsidP="00C860BC">
      <w:r>
        <w:rPr>
          <w:rStyle w:val="CommentReference"/>
        </w:rPr>
        <w:annotationRef/>
      </w:r>
      <w:r>
        <w:rPr>
          <w:sz w:val="20"/>
          <w:szCs w:val="20"/>
        </w:rPr>
        <w:t xml:space="preserve">Ettepanek sõnastuse osas: </w:t>
      </w:r>
      <w:r>
        <w:rPr>
          <w:color w:val="F6F6F6"/>
          <w:sz w:val="20"/>
          <w:szCs w:val="20"/>
        </w:rPr>
        <w:t>(2) Mõõtmise teostajal peab olema akrediteerimisasutuse poolt mõõteseaduse § 5 lõike 5 alusel välja antud erialast kompetentsust kinnitav tunnistus või akrediteerimistunnistus, välja arvatud infra- ja ultrahelide mõõtmistamisel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A73AA3A" w15:done="0"/>
  <w15:commentEx w15:paraId="1987E1D2" w15:done="0"/>
  <w15:commentEx w15:paraId="5C77544F" w15:done="0"/>
  <w15:commentEx w15:paraId="0484E687" w15:paraIdParent="5C77544F" w15:done="0"/>
  <w15:commentEx w15:paraId="6E530C18" w15:paraIdParent="5C77544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828A2C9" w16cex:dateUtc="2025-10-09T17:55:00Z"/>
  <w16cex:commentExtensible w16cex:durableId="6C4ACA4A" w16cex:dateUtc="2025-10-09T17:55:00Z"/>
  <w16cex:commentExtensible w16cex:durableId="373C0D67" w16cex:dateUtc="2025-10-09T18:01:00Z"/>
  <w16cex:commentExtensible w16cex:durableId="2F90BA93" w16cex:dateUtc="2025-10-09T18:02:00Z"/>
  <w16cex:commentExtensible w16cex:durableId="60579E66" w16cex:dateUtc="2025-10-09T18: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A73AA3A" w16cid:durableId="2828A2C9"/>
  <w16cid:commentId w16cid:paraId="1987E1D2" w16cid:durableId="6C4ACA4A"/>
  <w16cid:commentId w16cid:paraId="5C77544F" w16cid:durableId="373C0D67"/>
  <w16cid:commentId w16cid:paraId="0484E687" w16cid:durableId="2F90BA93"/>
  <w16cid:commentId w16cid:paraId="6E530C18" w16cid:durableId="60579E6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02477D" w14:textId="77777777" w:rsidR="007146C5" w:rsidRDefault="007146C5" w:rsidP="00E52553">
      <w:r>
        <w:separator/>
      </w:r>
    </w:p>
  </w:endnote>
  <w:endnote w:type="continuationSeparator" w:id="0">
    <w:p w14:paraId="21271A4F" w14:textId="77777777" w:rsidR="007146C5" w:rsidRDefault="007146C5" w:rsidP="00E5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A7C893" w14:textId="77777777" w:rsidR="007146C5" w:rsidRDefault="007146C5" w:rsidP="00E52553">
      <w:r>
        <w:separator/>
      </w:r>
    </w:p>
  </w:footnote>
  <w:footnote w:type="continuationSeparator" w:id="0">
    <w:p w14:paraId="7CA6170C" w14:textId="77777777" w:rsidR="007146C5" w:rsidRDefault="007146C5" w:rsidP="00E52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61200328"/>
      <w:docPartObj>
        <w:docPartGallery w:val="Page Numbers (Top of Page)"/>
        <w:docPartUnique/>
      </w:docPartObj>
    </w:sdtPr>
    <w:sdtEndPr>
      <w:rPr>
        <w:sz w:val="20"/>
        <w:szCs w:val="20"/>
      </w:rPr>
    </w:sdtEndPr>
    <w:sdtContent>
      <w:p w14:paraId="56F64121" w14:textId="77777777" w:rsidR="00E52553" w:rsidRPr="00E52553" w:rsidRDefault="00E52553">
        <w:pPr>
          <w:pStyle w:val="Header"/>
          <w:jc w:val="center"/>
          <w:rPr>
            <w:sz w:val="20"/>
            <w:szCs w:val="20"/>
          </w:rPr>
        </w:pPr>
        <w:r w:rsidRPr="00E52553">
          <w:rPr>
            <w:sz w:val="20"/>
            <w:szCs w:val="20"/>
          </w:rPr>
          <w:fldChar w:fldCharType="begin"/>
        </w:r>
        <w:r w:rsidRPr="00E52553">
          <w:rPr>
            <w:sz w:val="20"/>
            <w:szCs w:val="20"/>
          </w:rPr>
          <w:instrText>PAGE   \* MERGEFORMAT</w:instrText>
        </w:r>
        <w:r w:rsidRPr="00E52553">
          <w:rPr>
            <w:sz w:val="20"/>
            <w:szCs w:val="20"/>
          </w:rPr>
          <w:fldChar w:fldCharType="separate"/>
        </w:r>
        <w:r w:rsidR="005463AE">
          <w:rPr>
            <w:noProof/>
            <w:sz w:val="20"/>
            <w:szCs w:val="20"/>
          </w:rPr>
          <w:t>3</w:t>
        </w:r>
        <w:r w:rsidRPr="00E52553">
          <w:rPr>
            <w:sz w:val="20"/>
            <w:szCs w:val="20"/>
          </w:rPr>
          <w:fldChar w:fldCharType="end"/>
        </w:r>
      </w:p>
    </w:sdtContent>
  </w:sdt>
  <w:p w14:paraId="402D78B6" w14:textId="77777777" w:rsidR="00E52553" w:rsidRDefault="00E52553">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ko Ründva">
    <w15:presenceInfo w15:providerId="None" w15:userId="Marko Ründ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5"/>
  <w:proofState w:spelling="clean" w:grammar="clean"/>
  <w:attachedTemplate r:id="rId1"/>
  <w:trackRevisions/>
  <w:documentProtection w:edit="forms"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6C2F"/>
    <w:rsid w:val="00070153"/>
    <w:rsid w:val="00070454"/>
    <w:rsid w:val="000725E2"/>
    <w:rsid w:val="0009319A"/>
    <w:rsid w:val="00094BF0"/>
    <w:rsid w:val="0009558E"/>
    <w:rsid w:val="000C6B61"/>
    <w:rsid w:val="000D0B25"/>
    <w:rsid w:val="000D7732"/>
    <w:rsid w:val="000E125F"/>
    <w:rsid w:val="000E7648"/>
    <w:rsid w:val="00100F1A"/>
    <w:rsid w:val="00107209"/>
    <w:rsid w:val="00113F1F"/>
    <w:rsid w:val="00144C39"/>
    <w:rsid w:val="001604DB"/>
    <w:rsid w:val="001D53AE"/>
    <w:rsid w:val="001D5A7B"/>
    <w:rsid w:val="00202D28"/>
    <w:rsid w:val="00222719"/>
    <w:rsid w:val="002534CF"/>
    <w:rsid w:val="0026544A"/>
    <w:rsid w:val="00290BB3"/>
    <w:rsid w:val="00293ECF"/>
    <w:rsid w:val="002D2B74"/>
    <w:rsid w:val="00311234"/>
    <w:rsid w:val="00316FC7"/>
    <w:rsid w:val="00332739"/>
    <w:rsid w:val="003411AA"/>
    <w:rsid w:val="00346D9B"/>
    <w:rsid w:val="003925B0"/>
    <w:rsid w:val="003B3CE2"/>
    <w:rsid w:val="003C0CFA"/>
    <w:rsid w:val="00433613"/>
    <w:rsid w:val="00436532"/>
    <w:rsid w:val="00437173"/>
    <w:rsid w:val="0046052A"/>
    <w:rsid w:val="0048061D"/>
    <w:rsid w:val="00486590"/>
    <w:rsid w:val="00492545"/>
    <w:rsid w:val="004C6631"/>
    <w:rsid w:val="004D55DF"/>
    <w:rsid w:val="00526417"/>
    <w:rsid w:val="005463AE"/>
    <w:rsid w:val="00567685"/>
    <w:rsid w:val="00587F56"/>
    <w:rsid w:val="005B6FF3"/>
    <w:rsid w:val="005D6C2F"/>
    <w:rsid w:val="00604C04"/>
    <w:rsid w:val="00610A9F"/>
    <w:rsid w:val="006305F8"/>
    <w:rsid w:val="00686027"/>
    <w:rsid w:val="00686D77"/>
    <w:rsid w:val="006A1283"/>
    <w:rsid w:val="00707F99"/>
    <w:rsid w:val="007135C5"/>
    <w:rsid w:val="007146C5"/>
    <w:rsid w:val="007325C5"/>
    <w:rsid w:val="007352AA"/>
    <w:rsid w:val="00746300"/>
    <w:rsid w:val="0075710E"/>
    <w:rsid w:val="007B2940"/>
    <w:rsid w:val="007C0F7C"/>
    <w:rsid w:val="007E0264"/>
    <w:rsid w:val="007F3FDB"/>
    <w:rsid w:val="00804EFE"/>
    <w:rsid w:val="00805127"/>
    <w:rsid w:val="00805BB9"/>
    <w:rsid w:val="00807C85"/>
    <w:rsid w:val="00812D03"/>
    <w:rsid w:val="008476E5"/>
    <w:rsid w:val="0086293A"/>
    <w:rsid w:val="0087276F"/>
    <w:rsid w:val="00883C39"/>
    <w:rsid w:val="00890213"/>
    <w:rsid w:val="008A19A7"/>
    <w:rsid w:val="008B1F70"/>
    <w:rsid w:val="0090045E"/>
    <w:rsid w:val="00902E38"/>
    <w:rsid w:val="009050C2"/>
    <w:rsid w:val="00925163"/>
    <w:rsid w:val="009835FB"/>
    <w:rsid w:val="009F6F33"/>
    <w:rsid w:val="00A07444"/>
    <w:rsid w:val="00A31525"/>
    <w:rsid w:val="00A35FC6"/>
    <w:rsid w:val="00A42D4B"/>
    <w:rsid w:val="00A45E1E"/>
    <w:rsid w:val="00A6212E"/>
    <w:rsid w:val="00A92036"/>
    <w:rsid w:val="00AA6C33"/>
    <w:rsid w:val="00AB14BF"/>
    <w:rsid w:val="00AE4CD5"/>
    <w:rsid w:val="00AF0C10"/>
    <w:rsid w:val="00B066FE"/>
    <w:rsid w:val="00B17269"/>
    <w:rsid w:val="00B25BF0"/>
    <w:rsid w:val="00B34D93"/>
    <w:rsid w:val="00B34F60"/>
    <w:rsid w:val="00B45145"/>
    <w:rsid w:val="00B55121"/>
    <w:rsid w:val="00B700E6"/>
    <w:rsid w:val="00B81116"/>
    <w:rsid w:val="00BD3D1A"/>
    <w:rsid w:val="00BE049C"/>
    <w:rsid w:val="00BE3B61"/>
    <w:rsid w:val="00C16907"/>
    <w:rsid w:val="00C21D9A"/>
    <w:rsid w:val="00C55F57"/>
    <w:rsid w:val="00C6556C"/>
    <w:rsid w:val="00C756F9"/>
    <w:rsid w:val="00C860BC"/>
    <w:rsid w:val="00CA5CEE"/>
    <w:rsid w:val="00CB2D81"/>
    <w:rsid w:val="00CB4895"/>
    <w:rsid w:val="00CC2624"/>
    <w:rsid w:val="00CC5B01"/>
    <w:rsid w:val="00CF07B0"/>
    <w:rsid w:val="00D321B8"/>
    <w:rsid w:val="00D35360"/>
    <w:rsid w:val="00D44C5C"/>
    <w:rsid w:val="00D85F55"/>
    <w:rsid w:val="00D90D65"/>
    <w:rsid w:val="00DA3FAA"/>
    <w:rsid w:val="00DC0817"/>
    <w:rsid w:val="00DF1628"/>
    <w:rsid w:val="00E210BE"/>
    <w:rsid w:val="00E52553"/>
    <w:rsid w:val="00E57228"/>
    <w:rsid w:val="00E73734"/>
    <w:rsid w:val="00EA42AE"/>
    <w:rsid w:val="00EB023C"/>
    <w:rsid w:val="00EB07A4"/>
    <w:rsid w:val="00EB3664"/>
    <w:rsid w:val="00EC175B"/>
    <w:rsid w:val="00EF0205"/>
    <w:rsid w:val="00F63083"/>
    <w:rsid w:val="00F7203E"/>
    <w:rsid w:val="00FB7A35"/>
    <w:rsid w:val="00FC4883"/>
    <w:rsid w:val="00FE4683"/>
    <w:rsid w:val="00FE755F"/>
    <w:rsid w:val="00FF632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68A01"/>
  <w15:chartTrackingRefBased/>
  <w15:docId w15:val="{B3A24BF6-26BE-4C43-8BD3-428C8648F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66FE"/>
    <w:pPr>
      <w:spacing w:after="0" w:line="240" w:lineRule="auto"/>
    </w:pPr>
    <w:rPr>
      <w:rFonts w:ascii="Arial" w:hAnsi="Arial"/>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4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
    <w:name w:val="AK"/>
    <w:autoRedefine/>
    <w:qFormat/>
    <w:rsid w:val="00587F56"/>
    <w:pPr>
      <w:keepNext/>
      <w:keepLines/>
      <w:suppressLineNumbers/>
      <w:spacing w:after="0" w:line="240" w:lineRule="auto"/>
    </w:pPr>
    <w:rPr>
      <w:rFonts w:ascii="Arial" w:eastAsia="SimSun" w:hAnsi="Arial" w:cs="Times New Roman"/>
      <w:bCs/>
      <w:kern w:val="1"/>
      <w:sz w:val="20"/>
      <w:szCs w:val="20"/>
      <w:lang w:val="et-EE" w:eastAsia="zh-CN" w:bidi="hi-IN"/>
    </w:rPr>
  </w:style>
  <w:style w:type="paragraph" w:styleId="BalloonText">
    <w:name w:val="Balloon Text"/>
    <w:basedOn w:val="Normal"/>
    <w:link w:val="BalloonTextChar"/>
    <w:uiPriority w:val="99"/>
    <w:semiHidden/>
    <w:unhideWhenUsed/>
    <w:rsid w:val="0043361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3613"/>
    <w:rPr>
      <w:rFonts w:ascii="Segoe UI" w:hAnsi="Segoe UI" w:cs="Segoe UI"/>
      <w:sz w:val="18"/>
      <w:szCs w:val="18"/>
      <w:lang w:val="et-EE"/>
    </w:rPr>
  </w:style>
  <w:style w:type="paragraph" w:styleId="Header">
    <w:name w:val="header"/>
    <w:basedOn w:val="Normal"/>
    <w:link w:val="HeaderChar"/>
    <w:uiPriority w:val="99"/>
    <w:unhideWhenUsed/>
    <w:rsid w:val="00E52553"/>
    <w:pPr>
      <w:tabs>
        <w:tab w:val="center" w:pos="4536"/>
        <w:tab w:val="right" w:pos="9072"/>
      </w:tabs>
    </w:pPr>
  </w:style>
  <w:style w:type="character" w:customStyle="1" w:styleId="HeaderChar">
    <w:name w:val="Header Char"/>
    <w:basedOn w:val="DefaultParagraphFont"/>
    <w:link w:val="Header"/>
    <w:uiPriority w:val="99"/>
    <w:rsid w:val="00E52553"/>
    <w:rPr>
      <w:rFonts w:ascii="Arial" w:hAnsi="Arial"/>
      <w:lang w:val="et-EE"/>
    </w:rPr>
  </w:style>
  <w:style w:type="paragraph" w:styleId="Footer">
    <w:name w:val="footer"/>
    <w:basedOn w:val="Normal"/>
    <w:link w:val="FooterChar"/>
    <w:uiPriority w:val="99"/>
    <w:unhideWhenUsed/>
    <w:rsid w:val="00E52553"/>
    <w:pPr>
      <w:tabs>
        <w:tab w:val="center" w:pos="4536"/>
        <w:tab w:val="right" w:pos="9072"/>
      </w:tabs>
    </w:pPr>
  </w:style>
  <w:style w:type="character" w:customStyle="1" w:styleId="FooterChar">
    <w:name w:val="Footer Char"/>
    <w:basedOn w:val="DefaultParagraphFont"/>
    <w:link w:val="Footer"/>
    <w:uiPriority w:val="99"/>
    <w:rsid w:val="00E52553"/>
    <w:rPr>
      <w:rFonts w:ascii="Arial" w:hAnsi="Arial"/>
      <w:lang w:val="et-EE"/>
    </w:rPr>
  </w:style>
  <w:style w:type="paragraph" w:customStyle="1" w:styleId="Tekst">
    <w:name w:val="Tekst"/>
    <w:autoRedefine/>
    <w:qFormat/>
    <w:rsid w:val="00CC5B01"/>
    <w:pPr>
      <w:spacing w:after="0" w:line="240" w:lineRule="auto"/>
      <w:jc w:val="both"/>
    </w:pPr>
    <w:rPr>
      <w:rFonts w:ascii="Arial" w:eastAsia="SimSun" w:hAnsi="Arial" w:cs="Arial"/>
      <w:noProof/>
      <w:kern w:val="1"/>
      <w:lang w:val="et-EE" w:eastAsia="zh-CN" w:bidi="hi-IN"/>
    </w:rPr>
  </w:style>
  <w:style w:type="paragraph" w:styleId="Revision">
    <w:name w:val="Revision"/>
    <w:hidden/>
    <w:uiPriority w:val="99"/>
    <w:semiHidden/>
    <w:rsid w:val="0009558E"/>
    <w:pPr>
      <w:spacing w:after="0" w:line="240" w:lineRule="auto"/>
    </w:pPr>
    <w:rPr>
      <w:rFonts w:ascii="Arial" w:hAnsi="Arial"/>
      <w:lang w:val="et-EE"/>
    </w:rPr>
  </w:style>
  <w:style w:type="character" w:styleId="CommentReference">
    <w:name w:val="annotation reference"/>
    <w:basedOn w:val="DefaultParagraphFont"/>
    <w:uiPriority w:val="99"/>
    <w:semiHidden/>
    <w:unhideWhenUsed/>
    <w:rsid w:val="0009558E"/>
    <w:rPr>
      <w:sz w:val="16"/>
      <w:szCs w:val="16"/>
    </w:rPr>
  </w:style>
  <w:style w:type="paragraph" w:styleId="CommentText">
    <w:name w:val="annotation text"/>
    <w:basedOn w:val="Normal"/>
    <w:link w:val="CommentTextChar"/>
    <w:uiPriority w:val="99"/>
    <w:unhideWhenUsed/>
    <w:rsid w:val="0009558E"/>
    <w:rPr>
      <w:sz w:val="20"/>
      <w:szCs w:val="20"/>
    </w:rPr>
  </w:style>
  <w:style w:type="character" w:customStyle="1" w:styleId="CommentTextChar">
    <w:name w:val="Comment Text Char"/>
    <w:basedOn w:val="DefaultParagraphFont"/>
    <w:link w:val="CommentText"/>
    <w:uiPriority w:val="99"/>
    <w:rsid w:val="0009558E"/>
    <w:rPr>
      <w:rFonts w:ascii="Arial" w:hAnsi="Arial"/>
      <w:sz w:val="20"/>
      <w:szCs w:val="20"/>
      <w:lang w:val="et-EE"/>
    </w:rPr>
  </w:style>
  <w:style w:type="paragraph" w:styleId="CommentSubject">
    <w:name w:val="annotation subject"/>
    <w:basedOn w:val="CommentText"/>
    <w:next w:val="CommentText"/>
    <w:link w:val="CommentSubjectChar"/>
    <w:uiPriority w:val="99"/>
    <w:semiHidden/>
    <w:unhideWhenUsed/>
    <w:rsid w:val="0009558E"/>
    <w:rPr>
      <w:b/>
      <w:bCs/>
    </w:rPr>
  </w:style>
  <w:style w:type="character" w:customStyle="1" w:styleId="CommentSubjectChar">
    <w:name w:val="Comment Subject Char"/>
    <w:basedOn w:val="CommentTextChar"/>
    <w:link w:val="CommentSubject"/>
    <w:uiPriority w:val="99"/>
    <w:semiHidden/>
    <w:rsid w:val="0009558E"/>
    <w:rPr>
      <w:rFonts w:ascii="Arial" w:hAnsi="Arial"/>
      <w:b/>
      <w:bCs/>
      <w:sz w:val="20"/>
      <w:szCs w:val="20"/>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footnotes" Target="footnotes.xml"/><Relationship Id="rId12" Type="http://schemas.microsoft.com/office/2016/09/relationships/commentsIds" Target="commentsId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u.ehamaa\Desktop\DOTX_failid_SoM\Ministri%20m&#228;&#228;rus.dotx"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a2ad0a0-c90d-4fff-9ff5-f17bf8dd54c8">
      <Terms xmlns="http://schemas.microsoft.com/office/infopath/2007/PartnerControls"/>
    </lcf76f155ced4ddcb4097134ff3c332f>
    <TaxCatchAll xmlns="4a3a7ffc-701e-46ee-9c71-016a6785d8e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794A0DB208D6B4F9C5321A0A049EF6A" ma:contentTypeVersion="19" ma:contentTypeDescription="Loo uus dokument" ma:contentTypeScope="" ma:versionID="398481f49a06d5b8c6644ff1352b5325">
  <xsd:schema xmlns:xsd="http://www.w3.org/2001/XMLSchema" xmlns:xs="http://www.w3.org/2001/XMLSchema" xmlns:p="http://schemas.microsoft.com/office/2006/metadata/properties" xmlns:ns2="4a3a7ffc-701e-46ee-9c71-016a6785d8e7" xmlns:ns3="ba2ad0a0-c90d-4fff-9ff5-f17bf8dd54c8" targetNamespace="http://schemas.microsoft.com/office/2006/metadata/properties" ma:root="true" ma:fieldsID="9a674bcb45968e7c90689f0c5ec90f9f" ns2:_="" ns3:_="">
    <xsd:import namespace="4a3a7ffc-701e-46ee-9c71-016a6785d8e7"/>
    <xsd:import namespace="ba2ad0a0-c90d-4fff-9ff5-f17bf8dd54c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3a7ffc-701e-46ee-9c71-016a6785d8e7" elementFormDefault="qualified">
    <xsd:import namespace="http://schemas.microsoft.com/office/2006/documentManagement/types"/>
    <xsd:import namespace="http://schemas.microsoft.com/office/infopath/2007/PartnerControls"/>
    <xsd:element name="SharedWithUsers" ma:index="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internalName="SharedWithDetails" ma:readOnly="true">
      <xsd:simpleType>
        <xsd:restriction base="dms:Note">
          <xsd:maxLength value="255"/>
        </xsd:restriction>
      </xsd:simpleType>
    </xsd:element>
    <xsd:element name="TaxCatchAll" ma:index="23" nillable="true" ma:displayName="Taxonomy Catch All Column" ma:hidden="true" ma:list="{da4bdcb3-3ce6-44fb-8fdc-646178c1d9db}" ma:internalName="TaxCatchAll" ma:showField="CatchAllData" ma:web="4a3a7ffc-701e-46ee-9c71-016a6785d8e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a2ad0a0-c90d-4fff-9ff5-f17bf8dd54c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Pildisildid" ma:readOnly="false" ma:fieldId="{5cf76f15-5ced-4ddc-b409-7134ff3c332f}" ma:taxonomyMulti="true" ma:sspId="08fcfb66-7151-413a-a2b9-995f8a63fa4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6FAA24F-F802-4DC6-A93F-F83B1662D1FF}">
  <ds:schemaRefs>
    <ds:schemaRef ds:uri="http://schemas.microsoft.com/office/2006/metadata/properties"/>
    <ds:schemaRef ds:uri="http://schemas.microsoft.com/office/infopath/2007/PartnerControls"/>
    <ds:schemaRef ds:uri="ba2ad0a0-c90d-4fff-9ff5-f17bf8dd54c8"/>
    <ds:schemaRef ds:uri="4a3a7ffc-701e-46ee-9c71-016a6785d8e7"/>
  </ds:schemaRefs>
</ds:datastoreItem>
</file>

<file path=customXml/itemProps2.xml><?xml version="1.0" encoding="utf-8"?>
<ds:datastoreItem xmlns:ds="http://schemas.openxmlformats.org/officeDocument/2006/customXml" ds:itemID="{5B68E0E0-3795-40AC-BCDD-A3D0BD837A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3a7ffc-701e-46ee-9c71-016a6785d8e7"/>
    <ds:schemaRef ds:uri="ba2ad0a0-c90d-4fff-9ff5-f17bf8dd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59EE2A-BB78-4F81-B2DF-4B3885EB94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C:\Users\anu.ehamaa\Desktop\DOTX_failid_SoM\Ministri määrus.dotx</Template>
  <TotalTime>20</TotalTime>
  <Pages>3</Pages>
  <Words>817</Words>
  <Characters>4660</Characters>
  <Application>Microsoft Office Word</Application>
  <DocSecurity>0</DocSecurity>
  <Lines>38</Lines>
  <Paragraphs>10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Sotsiaalministeerium</Company>
  <LinksUpToDate>false</LinksUpToDate>
  <CharactersWithSpaces>5467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Anu Ehamaa</dc:creator>
  <cp:keywords/>
  <dc:description/>
  <cp:lastModifiedBy>Marko Ründva</cp:lastModifiedBy>
  <cp:revision>3</cp:revision>
  <cp:lastPrinted>2025-10-09T14:28:00Z</cp:lastPrinted>
  <dcterms:created xsi:type="dcterms:W3CDTF">2025-10-09T14:28:00Z</dcterms:created>
  <dcterms:modified xsi:type="dcterms:W3CDTF">2025-10-09T18:04:00Z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{viit}</vt:lpwstr>
  </property>
  <property fmtid="{D5CDD505-2E9C-101B-9397-08002B2CF9AE}" pid="3" name="delta_regDateTime">
    <vt:lpwstr>{reg.kpv}</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secondsignerName">
    <vt:lpwstr>{teine allkirjastaja}</vt:lpwstr>
  </property>
  <property fmtid="{D5CDD505-2E9C-101B-9397-08002B2CF9AE}" pid="8" name="delta_secondsignerJobTitle">
    <vt:lpwstr>{teise allkirjastaja ametinimetus}</vt:lpwstr>
  </property>
  <property fmtid="{D5CDD505-2E9C-101B-9397-08002B2CF9AE}" pid="9" name="ContentTypeId">
    <vt:lpwstr>0x0101006794A0DB208D6B4F9C5321A0A049EF6A</vt:lpwstr>
  </property>
  <property fmtid="{D5CDD505-2E9C-101B-9397-08002B2CF9AE}" pid="10" name="_dlc_DocIdItemGuid">
    <vt:lpwstr>a5f6448e-c248-4e74-8f44-84a24a27638f</vt:lpwstr>
  </property>
  <property fmtid="{D5CDD505-2E9C-101B-9397-08002B2CF9AE}" pid="11" name="MSIP_Label_defa4170-0d19-0005-0004-bc88714345d2_Enabled">
    <vt:lpwstr>true</vt:lpwstr>
  </property>
  <property fmtid="{D5CDD505-2E9C-101B-9397-08002B2CF9AE}" pid="12" name="MSIP_Label_defa4170-0d19-0005-0004-bc88714345d2_SetDate">
    <vt:lpwstr>2025-09-11T06:56:54Z</vt:lpwstr>
  </property>
  <property fmtid="{D5CDD505-2E9C-101B-9397-08002B2CF9AE}" pid="13" name="MSIP_Label_defa4170-0d19-0005-0004-bc88714345d2_Method">
    <vt:lpwstr>Standard</vt:lpwstr>
  </property>
  <property fmtid="{D5CDD505-2E9C-101B-9397-08002B2CF9AE}" pid="14" name="MSIP_Label_defa4170-0d19-0005-0004-bc88714345d2_Name">
    <vt:lpwstr>defa4170-0d19-0005-0004-bc88714345d2</vt:lpwstr>
  </property>
  <property fmtid="{D5CDD505-2E9C-101B-9397-08002B2CF9AE}" pid="15" name="MSIP_Label_defa4170-0d19-0005-0004-bc88714345d2_SiteId">
    <vt:lpwstr>8fe098d2-428d-4bd4-9803-7195fe96f0e2</vt:lpwstr>
  </property>
  <property fmtid="{D5CDD505-2E9C-101B-9397-08002B2CF9AE}" pid="16" name="MSIP_Label_defa4170-0d19-0005-0004-bc88714345d2_ActionId">
    <vt:lpwstr>435fb339-fdc6-4214-932e-0c41875c4d24</vt:lpwstr>
  </property>
  <property fmtid="{D5CDD505-2E9C-101B-9397-08002B2CF9AE}" pid="17" name="MSIP_Label_defa4170-0d19-0005-0004-bc88714345d2_ContentBits">
    <vt:lpwstr>0</vt:lpwstr>
  </property>
  <property fmtid="{D5CDD505-2E9C-101B-9397-08002B2CF9AE}" pid="18" name="MSIP_Label_defa4170-0d19-0005-0004-bc88714345d2_Tag">
    <vt:lpwstr>10, 3, 0, 1</vt:lpwstr>
  </property>
</Properties>
</file>